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2FBE7E69" w14:textId="77777777" w:rsidR="0089699C" w:rsidRPr="00371BEF" w:rsidRDefault="00347AE7" w:rsidP="00870A1B">
      <w:pPr>
        <w:pStyle w:val="Title"/>
      </w:pPr>
      <w:bookmarkStart w:id="0" w:name="_Toc336416327"/>
      <w:r>
        <w:rPr>
          <w:noProof/>
        </w:rPr>
        <w:pict w14:anchorId="196CE866">
          <v:shapetype id="_x0000_t202" coordsize="21600,21600" o:spt="202" path="m0,0l0,21600,21600,21600,21600,0xe">
            <v:stroke joinstyle="miter"/>
            <v:path gradientshapeok="t" o:connecttype="rect"/>
          </v:shapetype>
          <v:shape id="Text Box 111" o:spid="_x0000_s1026" type="#_x0000_t202" style="position:absolute;left:0;text-align:left;margin-left:83.95pt;margin-top:38.7pt;width:4in;height:293.85pt;z-index:251654144;visibility:visible" filled="f" fillcolor="#0c9" stroked="f">
            <v:textbox style="mso-next-textbox:#Text Box 111">
              <w:txbxContent>
                <w:p w14:paraId="028665ED" w14:textId="77777777" w:rsidR="0089699C" w:rsidRDefault="0089699C" w:rsidP="00460028">
                  <w:pPr>
                    <w:autoSpaceDE w:val="0"/>
                    <w:autoSpaceDN w:val="0"/>
                    <w:adjustRightInd w:val="0"/>
                    <w:jc w:val="center"/>
                    <w:rPr>
                      <w:b/>
                      <w:bCs/>
                      <w:color w:val="000000"/>
                      <w:sz w:val="36"/>
                      <w:szCs w:val="36"/>
                    </w:rPr>
                  </w:pPr>
                  <w:r>
                    <w:rPr>
                      <w:b/>
                      <w:bCs/>
                      <w:color w:val="000000"/>
                      <w:sz w:val="36"/>
                      <w:szCs w:val="36"/>
                    </w:rPr>
                    <w:t>IALA Recommendation A-124</w:t>
                  </w:r>
                </w:p>
                <w:p w14:paraId="7900EEDD" w14:textId="77777777" w:rsidR="0089699C" w:rsidRDefault="0089699C" w:rsidP="00460028">
                  <w:pPr>
                    <w:autoSpaceDE w:val="0"/>
                    <w:autoSpaceDN w:val="0"/>
                    <w:adjustRightInd w:val="0"/>
                    <w:jc w:val="center"/>
                    <w:rPr>
                      <w:b/>
                      <w:bCs/>
                      <w:color w:val="000000"/>
                      <w:sz w:val="36"/>
                      <w:szCs w:val="36"/>
                    </w:rPr>
                  </w:pPr>
                </w:p>
                <w:p w14:paraId="33D89637" w14:textId="77777777" w:rsidR="0089699C" w:rsidRPr="00380C7B" w:rsidRDefault="0089699C" w:rsidP="00460028">
                  <w:pPr>
                    <w:autoSpaceDE w:val="0"/>
                    <w:autoSpaceDN w:val="0"/>
                    <w:adjustRightInd w:val="0"/>
                    <w:jc w:val="center"/>
                    <w:rPr>
                      <w:b/>
                      <w:bCs/>
                      <w:color w:val="000000"/>
                      <w:sz w:val="36"/>
                      <w:szCs w:val="36"/>
                      <w:highlight w:val="yellow"/>
                    </w:rPr>
                  </w:pPr>
                  <w:r>
                    <w:rPr>
                      <w:b/>
                      <w:bCs/>
                      <w:color w:val="000000"/>
                      <w:sz w:val="36"/>
                      <w:szCs w:val="36"/>
                      <w:highlight w:val="yellow"/>
                    </w:rPr>
                    <w:t>APPENDIX 3</w:t>
                  </w:r>
                </w:p>
                <w:p w14:paraId="17078530" w14:textId="77777777" w:rsidR="0089699C" w:rsidRPr="00380C7B" w:rsidRDefault="0089699C" w:rsidP="00460028">
                  <w:pPr>
                    <w:autoSpaceDE w:val="0"/>
                    <w:autoSpaceDN w:val="0"/>
                    <w:adjustRightInd w:val="0"/>
                    <w:jc w:val="center"/>
                    <w:rPr>
                      <w:b/>
                      <w:bCs/>
                      <w:color w:val="000000"/>
                      <w:sz w:val="36"/>
                      <w:szCs w:val="36"/>
                      <w:highlight w:val="yellow"/>
                    </w:rPr>
                  </w:pPr>
                </w:p>
                <w:p w14:paraId="168D47AD" w14:textId="77777777" w:rsidR="0089699C" w:rsidRPr="00380C7B" w:rsidRDefault="0089699C" w:rsidP="00460028">
                  <w:pPr>
                    <w:autoSpaceDE w:val="0"/>
                    <w:autoSpaceDN w:val="0"/>
                    <w:adjustRightInd w:val="0"/>
                    <w:jc w:val="center"/>
                    <w:rPr>
                      <w:b/>
                      <w:bCs/>
                      <w:color w:val="000000"/>
                      <w:sz w:val="36"/>
                      <w:szCs w:val="36"/>
                      <w:highlight w:val="yellow"/>
                    </w:rPr>
                  </w:pPr>
                </w:p>
                <w:p w14:paraId="45036508" w14:textId="77777777" w:rsidR="0089699C" w:rsidRDefault="0089699C" w:rsidP="006F120E">
                  <w:pPr>
                    <w:autoSpaceDE w:val="0"/>
                    <w:autoSpaceDN w:val="0"/>
                    <w:adjustRightInd w:val="0"/>
                    <w:jc w:val="center"/>
                    <w:rPr>
                      <w:b/>
                      <w:bCs/>
                      <w:sz w:val="36"/>
                      <w:szCs w:val="36"/>
                    </w:rPr>
                  </w:pPr>
                  <w:r>
                    <w:rPr>
                      <w:b/>
                      <w:bCs/>
                      <w:sz w:val="36"/>
                      <w:szCs w:val="36"/>
                    </w:rPr>
                    <w:t xml:space="preserve">Distribution model </w:t>
                  </w:r>
                  <w:r>
                    <w:rPr>
                      <w:b/>
                      <w:bCs/>
                      <w:sz w:val="36"/>
                      <w:szCs w:val="36"/>
                    </w:rPr>
                    <w:br/>
                    <w:t>of the AIS Service</w:t>
                  </w:r>
                </w:p>
                <w:p w14:paraId="2E47ABB0" w14:textId="77777777" w:rsidR="0089699C" w:rsidRDefault="0089699C" w:rsidP="006F120E">
                  <w:pPr>
                    <w:autoSpaceDE w:val="0"/>
                    <w:autoSpaceDN w:val="0"/>
                    <w:adjustRightInd w:val="0"/>
                    <w:jc w:val="center"/>
                    <w:rPr>
                      <w:b/>
                      <w:bCs/>
                      <w:sz w:val="36"/>
                      <w:szCs w:val="36"/>
                    </w:rPr>
                  </w:pPr>
                  <w:r>
                    <w:rPr>
                      <w:b/>
                      <w:bCs/>
                      <w:sz w:val="36"/>
                      <w:szCs w:val="36"/>
                    </w:rPr>
                    <w:t>(Including relevant coverage</w:t>
                  </w:r>
                  <w:r>
                    <w:rPr>
                      <w:b/>
                      <w:bCs/>
                      <w:sz w:val="36"/>
                      <w:szCs w:val="36"/>
                    </w:rPr>
                    <w:br/>
                    <w:t>planning aspects)</w:t>
                  </w:r>
                </w:p>
                <w:p w14:paraId="0E92593B" w14:textId="77777777" w:rsidR="0089699C" w:rsidRPr="00380C7B" w:rsidRDefault="0089699C" w:rsidP="00460028">
                  <w:pPr>
                    <w:autoSpaceDE w:val="0"/>
                    <w:autoSpaceDN w:val="0"/>
                    <w:adjustRightInd w:val="0"/>
                    <w:jc w:val="center"/>
                    <w:rPr>
                      <w:b/>
                      <w:bCs/>
                      <w:color w:val="000000"/>
                      <w:sz w:val="36"/>
                      <w:szCs w:val="36"/>
                      <w:highlight w:val="yellow"/>
                    </w:rPr>
                  </w:pPr>
                </w:p>
                <w:p w14:paraId="1F75DB31" w14:textId="77777777" w:rsidR="0089699C" w:rsidRPr="00380C7B" w:rsidRDefault="0089699C"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 xml:space="preserve">Edition </w:t>
                  </w:r>
                  <w:r>
                    <w:rPr>
                      <w:b/>
                      <w:bCs/>
                      <w:color w:val="000000"/>
                      <w:sz w:val="36"/>
                      <w:szCs w:val="36"/>
                      <w:highlight w:val="yellow"/>
                    </w:rPr>
                    <w:t>1</w:t>
                  </w:r>
                </w:p>
                <w:p w14:paraId="0766A778" w14:textId="77777777" w:rsidR="0089699C" w:rsidRPr="00380C7B" w:rsidRDefault="0089699C" w:rsidP="00460028">
                  <w:pPr>
                    <w:autoSpaceDE w:val="0"/>
                    <w:autoSpaceDN w:val="0"/>
                    <w:adjustRightInd w:val="0"/>
                    <w:jc w:val="center"/>
                    <w:rPr>
                      <w:b/>
                      <w:bCs/>
                      <w:color w:val="000000"/>
                      <w:sz w:val="36"/>
                      <w:szCs w:val="36"/>
                      <w:highlight w:val="yellow"/>
                    </w:rPr>
                  </w:pPr>
                </w:p>
                <w:p w14:paraId="083350B5" w14:textId="77777777" w:rsidR="0089699C" w:rsidRPr="00380C7B" w:rsidRDefault="00347AE7" w:rsidP="00460028">
                  <w:pPr>
                    <w:autoSpaceDE w:val="0"/>
                    <w:autoSpaceDN w:val="0"/>
                    <w:adjustRightInd w:val="0"/>
                    <w:jc w:val="center"/>
                    <w:rPr>
                      <w:b/>
                      <w:bCs/>
                      <w:color w:val="000000"/>
                      <w:sz w:val="36"/>
                      <w:szCs w:val="36"/>
                      <w:highlight w:val="yellow"/>
                    </w:rPr>
                  </w:pPr>
                  <w:r>
                    <w:rPr>
                      <w:b/>
                      <w:bCs/>
                      <w:color w:val="000000"/>
                      <w:sz w:val="36"/>
                      <w:szCs w:val="36"/>
                      <w:highlight w:val="yellow"/>
                    </w:rPr>
                    <w:t>December</w:t>
                  </w:r>
                  <w:r w:rsidR="0089699C">
                    <w:rPr>
                      <w:b/>
                      <w:bCs/>
                      <w:color w:val="000000"/>
                      <w:sz w:val="36"/>
                      <w:szCs w:val="36"/>
                      <w:highlight w:val="yellow"/>
                    </w:rPr>
                    <w:t xml:space="preserve"> 2012</w:t>
                  </w:r>
                </w:p>
                <w:p w14:paraId="33ABE661" w14:textId="77777777" w:rsidR="0089699C" w:rsidRDefault="0089699C" w:rsidP="00460028">
                  <w:pPr>
                    <w:autoSpaceDE w:val="0"/>
                    <w:autoSpaceDN w:val="0"/>
                    <w:adjustRightInd w:val="0"/>
                    <w:jc w:val="center"/>
                    <w:rPr>
                      <w:b/>
                      <w:bCs/>
                      <w:color w:val="000000"/>
                    </w:rPr>
                  </w:pPr>
                </w:p>
              </w:txbxContent>
            </v:textbox>
          </v:shape>
        </w:pict>
      </w:r>
      <w:r>
        <w:rPr>
          <w:noProof/>
        </w:rPr>
        <w:pict w14:anchorId="021C5C49">
          <v:shape id="Text Box 114" o:spid="_x0000_s1027" type="#_x0000_t202" style="position:absolute;left:0;text-align:left;margin-left:-197.75pt;margin-top:445.9pt;width:432.3pt;height:30.1pt;rotation:-90;z-index:251657216;visibility:visible" filled="f" fillcolor="#0c9" stroked="f">
            <v:textbox style="layout-flow:vertical;mso-layout-flow-alt:bottom-to-top;mso-next-textbox:#Text Box 114">
              <w:txbxContent>
                <w:p w14:paraId="161EE49C" w14:textId="77777777" w:rsidR="0089699C" w:rsidRDefault="0089699C" w:rsidP="00460028">
                  <w:pPr>
                    <w:autoSpaceDE w:val="0"/>
                    <w:autoSpaceDN w:val="0"/>
                    <w:adjustRightInd w:val="0"/>
                    <w:rPr>
                      <w:i/>
                      <w:iCs/>
                      <w:color w:val="000000"/>
                      <w:sz w:val="48"/>
                      <w:szCs w:val="48"/>
                      <w:lang w:val="fr-FR"/>
                    </w:rPr>
                  </w:pPr>
                  <w:r>
                    <w:rPr>
                      <w:b/>
                      <w:bCs/>
                      <w:i/>
                      <w:iCs/>
                      <w:color w:val="000000"/>
                      <w:sz w:val="48"/>
                      <w:szCs w:val="48"/>
                      <w:lang w:val="fr-FR"/>
                    </w:rPr>
                    <w:t xml:space="preserve">AISM </w:t>
                  </w:r>
                  <w:r>
                    <w:rPr>
                      <w:color w:val="000000"/>
                      <w:lang w:val="fr-FR"/>
                    </w:rPr>
                    <w:t xml:space="preserve">Association Internationale de Signalisation Maritime     </w:t>
                  </w:r>
                  <w:r>
                    <w:rPr>
                      <w:b/>
                      <w:bCs/>
                      <w:i/>
                      <w:iCs/>
                      <w:color w:val="000000"/>
                      <w:sz w:val="48"/>
                      <w:szCs w:val="48"/>
                      <w:lang w:val="fr-FR"/>
                    </w:rPr>
                    <w:t>IALA</w:t>
                  </w:r>
                </w:p>
              </w:txbxContent>
            </v:textbox>
          </v:shape>
        </w:pict>
      </w:r>
      <w:r>
        <w:rPr>
          <w:noProof/>
        </w:rPr>
        <w:pict w14:anchorId="150D1E16">
          <v:line id="Line 116" o:spid="_x0000_s1028" style="position:absolute;left:0;text-align:left;flip:y;z-index:251659264;visibility:visible;mso-wrap-distance-left:114297emu;mso-wrap-distance-right:114297emu" from="40.45pt,12.4pt" to="40.45pt,677.1pt"/>
        </w:pict>
      </w:r>
      <w:r>
        <w:rPr>
          <w:noProof/>
        </w:rPr>
        <w:pict w14:anchorId="3347E300">
          <v:line id="Line 117" o:spid="_x0000_s1029" style="position:absolute;left:0;text-align:left;z-index:251660288;visibility:visible;mso-wrap-distance-left:114297emu;mso-wrap-distance-right:114297emu" from="0,12.4pt" to="0,677.1pt"/>
        </w:pict>
      </w:r>
      <w:r>
        <w:rPr>
          <w:noProof/>
        </w:rPr>
        <w:pict w14:anchorId="67DC3989">
          <v:shape id="Text Box 115" o:spid="_x0000_s1030" type="#_x0000_t202" style="position:absolute;left:0;text-align:left;margin-left:-90.1pt;margin-top:122.15pt;width:224pt;height:37.1pt;rotation:-90;z-index:251658240;visibility:visible" filled="f" fillcolor="#0c9" stroked="f">
            <v:textbox style="layout-flow:vertical;mso-layout-flow-alt:bottom-to-top;mso-next-textbox:#Text Box 115">
              <w:txbxContent>
                <w:p w14:paraId="1B58E45E" w14:textId="77777777" w:rsidR="0089699C" w:rsidRDefault="0089699C"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w:r>
      <w:r>
        <w:rPr>
          <w:noProof/>
        </w:rPr>
        <w:pict w14:anchorId="06982200">
          <v:shape id="Text Box 118" o:spid="_x0000_s1031" type="#_x0000_t202" style="position:absolute;left:0;text-align:left;margin-left:67.35pt;margin-top:585.35pt;width:361.25pt;height:69.6pt;z-index:251656192;visibility:visible" filled="f" fillcolor="#0c9" stroked="f">
            <v:textbox style="mso-next-textbox:#Text Box 118">
              <w:txbxContent>
                <w:p w14:paraId="234AAF7F" w14:textId="77777777" w:rsidR="0089699C" w:rsidRPr="00460028" w:rsidRDefault="0089699C" w:rsidP="00460028">
                  <w:pPr>
                    <w:autoSpaceDE w:val="0"/>
                    <w:autoSpaceDN w:val="0"/>
                    <w:adjustRightInd w:val="0"/>
                    <w:jc w:val="center"/>
                    <w:rPr>
                      <w:color w:val="000000"/>
                      <w:sz w:val="20"/>
                      <w:szCs w:val="20"/>
                      <w:lang w:val="fr-FR"/>
                    </w:rPr>
                  </w:pPr>
                  <w:r>
                    <w:rPr>
                      <w:color w:val="000000"/>
                      <w:sz w:val="20"/>
                      <w:szCs w:val="20"/>
                      <w:lang w:val="fr-FR"/>
                    </w:rPr>
                    <w:t xml:space="preserve">10, rue des </w:t>
                  </w:r>
                  <w:proofErr w:type="spellStart"/>
                  <w:r>
                    <w:rPr>
                      <w:color w:val="000000"/>
                      <w:sz w:val="20"/>
                      <w:szCs w:val="20"/>
                      <w:lang w:val="fr-FR"/>
                    </w:rPr>
                    <w:t>Gaudines</w:t>
                  </w:r>
                  <w:proofErr w:type="spellEnd"/>
                </w:p>
                <w:p w14:paraId="033B6505" w14:textId="77777777" w:rsidR="0089699C" w:rsidRDefault="0089699C" w:rsidP="00460028">
                  <w:pPr>
                    <w:autoSpaceDE w:val="0"/>
                    <w:autoSpaceDN w:val="0"/>
                    <w:adjustRightInd w:val="0"/>
                    <w:jc w:val="center"/>
                    <w:rPr>
                      <w:color w:val="000000"/>
                      <w:sz w:val="20"/>
                      <w:szCs w:val="20"/>
                      <w:lang w:val="fr-FR"/>
                    </w:rPr>
                  </w:pPr>
                  <w:r w:rsidRPr="00460028">
                    <w:rPr>
                      <w:color w:val="000000"/>
                      <w:sz w:val="20"/>
                      <w:szCs w:val="20"/>
                      <w:lang w:val="fr-FR"/>
                    </w:rPr>
                    <w:t>78100</w:t>
                  </w:r>
                  <w:r>
                    <w:rPr>
                      <w:color w:val="000000"/>
                      <w:sz w:val="20"/>
                      <w:szCs w:val="20"/>
                      <w:lang w:val="fr-FR"/>
                    </w:rPr>
                    <w:t xml:space="preserve"> Saint Germain en Laye, France</w:t>
                  </w:r>
                </w:p>
                <w:p w14:paraId="189F280B" w14:textId="77777777" w:rsidR="0089699C" w:rsidRDefault="0089699C" w:rsidP="00460028">
                  <w:pPr>
                    <w:autoSpaceDE w:val="0"/>
                    <w:autoSpaceDN w:val="0"/>
                    <w:adjustRightInd w:val="0"/>
                    <w:jc w:val="center"/>
                    <w:rPr>
                      <w:color w:val="000000"/>
                      <w:sz w:val="20"/>
                      <w:szCs w:val="20"/>
                    </w:rPr>
                  </w:pPr>
                  <w:r>
                    <w:rPr>
                      <w:color w:val="000000"/>
                      <w:sz w:val="20"/>
                      <w:szCs w:val="20"/>
                    </w:rPr>
                    <w:t xml:space="preserve">Telephone: +33 1 34 51 70 </w:t>
                  </w:r>
                  <w:proofErr w:type="gramStart"/>
                  <w:r>
                    <w:rPr>
                      <w:color w:val="000000"/>
                      <w:sz w:val="20"/>
                      <w:szCs w:val="20"/>
                    </w:rPr>
                    <w:t>01  Fax</w:t>
                  </w:r>
                  <w:proofErr w:type="gramEnd"/>
                  <w:r>
                    <w:rPr>
                      <w:color w:val="000000"/>
                      <w:sz w:val="20"/>
                      <w:szCs w:val="20"/>
                    </w:rPr>
                    <w:t>:  +33 1 34 51 82 05</w:t>
                  </w:r>
                </w:p>
                <w:p w14:paraId="2CCFDC75" w14:textId="77777777" w:rsidR="0089699C" w:rsidRDefault="0089699C" w:rsidP="00B534F2">
                  <w:pPr>
                    <w:autoSpaceDE w:val="0"/>
                    <w:autoSpaceDN w:val="0"/>
                    <w:adjustRightInd w:val="0"/>
                    <w:jc w:val="center"/>
                    <w:rPr>
                      <w:color w:val="000000"/>
                      <w:sz w:val="18"/>
                      <w:szCs w:val="18"/>
                      <w:lang w:val="fr-FR"/>
                    </w:rPr>
                  </w:pPr>
                  <w:proofErr w:type="gramStart"/>
                  <w:r>
                    <w:rPr>
                      <w:color w:val="000000"/>
                      <w:sz w:val="20"/>
                      <w:szCs w:val="20"/>
                    </w:rPr>
                    <w:t>e</w:t>
                  </w:r>
                  <w:proofErr w:type="gramEnd"/>
                  <w:r>
                    <w:rPr>
                      <w:color w:val="000000"/>
                      <w:sz w:val="20"/>
                      <w:szCs w:val="20"/>
                    </w:rPr>
                    <w:t xml:space="preserve">-mail:  </w:t>
                  </w:r>
                  <w:hyperlink r:id="rId8" w:history="1">
                    <w:r w:rsidRPr="00713387">
                      <w:rPr>
                        <w:rStyle w:val="Hyperlink"/>
                        <w:rFonts w:cs="Arial"/>
                        <w:sz w:val="20"/>
                        <w:szCs w:val="20"/>
                      </w:rPr>
                      <w:t>contact@iala-aism.org</w:t>
                    </w:r>
                  </w:hyperlink>
                  <w:r w:rsidR="00347AE7" w:rsidRPr="00347AE7">
                    <w:rPr>
                      <w:rStyle w:val="Hyperlink"/>
                      <w:rFonts w:cs="Arial"/>
                      <w:sz w:val="20"/>
                      <w:szCs w:val="20"/>
                      <w:u w:val="none"/>
                    </w:rPr>
                    <w:t xml:space="preserve">  </w:t>
                  </w:r>
                  <w:r w:rsidRPr="0044047B">
                    <w:rPr>
                      <w:color w:val="000000"/>
                      <w:sz w:val="20"/>
                      <w:szCs w:val="20"/>
                    </w:rPr>
                    <w:t>Internet</w:t>
                  </w:r>
                  <w:r>
                    <w:rPr>
                      <w:color w:val="000000"/>
                      <w:sz w:val="20"/>
                      <w:szCs w:val="20"/>
                    </w:rPr>
                    <w:t xml:space="preserve">: </w:t>
                  </w:r>
                  <w:hyperlink r:id="rId9" w:history="1">
                    <w:r w:rsidRPr="00126198">
                      <w:rPr>
                        <w:rStyle w:val="Hyperlink"/>
                        <w:rFonts w:cs="Arial"/>
                        <w:sz w:val="20"/>
                        <w:szCs w:val="20"/>
                      </w:rPr>
                      <w:t>ww</w:t>
                    </w:r>
                    <w:r w:rsidRPr="00126198">
                      <w:rPr>
                        <w:rStyle w:val="Hyperlink"/>
                        <w:rFonts w:cs="Arial"/>
                        <w:sz w:val="20"/>
                        <w:szCs w:val="20"/>
                      </w:rPr>
                      <w:t>w</w:t>
                    </w:r>
                    <w:r w:rsidRPr="00126198">
                      <w:rPr>
                        <w:rStyle w:val="Hyperlink"/>
                        <w:rFonts w:cs="Arial"/>
                        <w:sz w:val="20"/>
                        <w:szCs w:val="20"/>
                      </w:rPr>
                      <w:t>.iala-aism.org</w:t>
                    </w:r>
                  </w:hyperlink>
                </w:p>
              </w:txbxContent>
            </v:textbox>
          </v:shape>
        </w:pict>
      </w:r>
      <w:r>
        <w:rPr>
          <w:noProof/>
        </w:rPr>
        <w:pict w14:anchorId="155D1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2" o:spid="_x0000_s1032" type="#_x0000_t75" alt="Description: IALA logo1" style="position:absolute;left:0;text-align:left;margin-left:198pt;margin-top:363.1pt;width:70.75pt;height:97.4pt;z-index:251655168;visibility:visible">
            <v:imagedata r:id="rId10" o:title=""/>
          </v:shape>
        </w:pict>
      </w:r>
      <w:r w:rsidR="0089699C" w:rsidRPr="00371BEF">
        <w:br w:type="page"/>
      </w:r>
      <w:bookmarkStart w:id="1" w:name="_Toc336416328"/>
      <w:r w:rsidR="0089699C" w:rsidRPr="00371BEF">
        <w:lastRenderedPageBreak/>
        <w:t>Document Revisions</w:t>
      </w:r>
      <w:bookmarkEnd w:id="0"/>
      <w:bookmarkEnd w:id="1"/>
    </w:p>
    <w:p w14:paraId="3A0452D8" w14:textId="77777777" w:rsidR="0089699C" w:rsidRPr="00371BEF" w:rsidRDefault="0089699C" w:rsidP="00A163D8">
      <w:pPr>
        <w:pStyle w:val="BodyText"/>
      </w:pPr>
      <w:r w:rsidRPr="00371BEF">
        <w:t>Revisions to the IALA Document are to be noted in the table prior to t</w:t>
      </w:r>
      <w:r>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9699C" w:rsidRPr="00371BEF" w14:paraId="33BF286A" w14:textId="77777777">
        <w:tc>
          <w:tcPr>
            <w:tcW w:w="1908" w:type="dxa"/>
          </w:tcPr>
          <w:p w14:paraId="52EAF3FF" w14:textId="77777777" w:rsidR="0089699C" w:rsidRPr="00371BEF" w:rsidRDefault="0089699C" w:rsidP="00A163D8">
            <w:pPr>
              <w:spacing w:before="60" w:after="60"/>
              <w:jc w:val="center"/>
              <w:rPr>
                <w:b/>
                <w:bCs/>
              </w:rPr>
            </w:pPr>
            <w:r w:rsidRPr="00371BEF">
              <w:rPr>
                <w:b/>
                <w:bCs/>
              </w:rPr>
              <w:t>Date</w:t>
            </w:r>
          </w:p>
        </w:tc>
        <w:tc>
          <w:tcPr>
            <w:tcW w:w="3360" w:type="dxa"/>
          </w:tcPr>
          <w:p w14:paraId="1A9F5B13" w14:textId="77777777" w:rsidR="0089699C" w:rsidRPr="00371BEF" w:rsidRDefault="0089699C" w:rsidP="00A163D8">
            <w:pPr>
              <w:spacing w:before="60" w:after="60"/>
              <w:jc w:val="center"/>
              <w:rPr>
                <w:b/>
                <w:bCs/>
              </w:rPr>
            </w:pPr>
            <w:r w:rsidRPr="00371BEF">
              <w:rPr>
                <w:b/>
                <w:bCs/>
              </w:rPr>
              <w:t>Page / Section Revised</w:t>
            </w:r>
          </w:p>
        </w:tc>
        <w:tc>
          <w:tcPr>
            <w:tcW w:w="4161" w:type="dxa"/>
          </w:tcPr>
          <w:p w14:paraId="6E75AEC8" w14:textId="77777777" w:rsidR="0089699C" w:rsidRPr="00371BEF" w:rsidRDefault="0089699C" w:rsidP="00A163D8">
            <w:pPr>
              <w:spacing w:before="60" w:after="60"/>
              <w:jc w:val="center"/>
              <w:rPr>
                <w:b/>
                <w:bCs/>
              </w:rPr>
            </w:pPr>
            <w:r w:rsidRPr="00371BEF">
              <w:rPr>
                <w:b/>
                <w:bCs/>
              </w:rPr>
              <w:t>Requirement for Revision</w:t>
            </w:r>
          </w:p>
        </w:tc>
      </w:tr>
      <w:tr w:rsidR="0089699C" w:rsidRPr="00371BEF" w14:paraId="7E080AC6" w14:textId="77777777">
        <w:trPr>
          <w:trHeight w:val="851"/>
        </w:trPr>
        <w:tc>
          <w:tcPr>
            <w:tcW w:w="1908" w:type="dxa"/>
            <w:vAlign w:val="center"/>
          </w:tcPr>
          <w:p w14:paraId="477E4ACA" w14:textId="77777777" w:rsidR="0089699C" w:rsidRPr="00371BEF" w:rsidRDefault="0089699C" w:rsidP="00A163D8">
            <w:pPr>
              <w:spacing w:before="60" w:after="60"/>
              <w:rPr>
                <w:highlight w:val="yellow"/>
              </w:rPr>
            </w:pPr>
          </w:p>
        </w:tc>
        <w:tc>
          <w:tcPr>
            <w:tcW w:w="3360" w:type="dxa"/>
            <w:vAlign w:val="center"/>
          </w:tcPr>
          <w:p w14:paraId="530810E2" w14:textId="77777777" w:rsidR="0089699C" w:rsidRPr="00371BEF" w:rsidRDefault="0089699C" w:rsidP="00A163D8">
            <w:pPr>
              <w:spacing w:before="60" w:after="60"/>
              <w:rPr>
                <w:highlight w:val="yellow"/>
              </w:rPr>
            </w:pPr>
          </w:p>
        </w:tc>
        <w:tc>
          <w:tcPr>
            <w:tcW w:w="4161" w:type="dxa"/>
            <w:vAlign w:val="center"/>
          </w:tcPr>
          <w:p w14:paraId="777C7E59" w14:textId="77777777" w:rsidR="0089699C" w:rsidRPr="00371BEF" w:rsidRDefault="0089699C" w:rsidP="00A163D8">
            <w:pPr>
              <w:spacing w:before="60" w:after="60"/>
            </w:pPr>
          </w:p>
        </w:tc>
      </w:tr>
      <w:tr w:rsidR="0089699C" w:rsidRPr="00371BEF" w14:paraId="48066164" w14:textId="77777777">
        <w:trPr>
          <w:trHeight w:val="851"/>
        </w:trPr>
        <w:tc>
          <w:tcPr>
            <w:tcW w:w="1908" w:type="dxa"/>
            <w:vAlign w:val="center"/>
          </w:tcPr>
          <w:p w14:paraId="1592443F" w14:textId="77777777" w:rsidR="0089699C" w:rsidRPr="00371BEF" w:rsidRDefault="0089699C" w:rsidP="00A163D8">
            <w:pPr>
              <w:spacing w:before="60" w:after="60"/>
            </w:pPr>
          </w:p>
        </w:tc>
        <w:tc>
          <w:tcPr>
            <w:tcW w:w="3360" w:type="dxa"/>
            <w:vAlign w:val="center"/>
          </w:tcPr>
          <w:p w14:paraId="2750D12C" w14:textId="77777777" w:rsidR="0089699C" w:rsidRPr="00371BEF" w:rsidRDefault="0089699C" w:rsidP="00A163D8">
            <w:pPr>
              <w:spacing w:before="60" w:after="60"/>
            </w:pPr>
          </w:p>
        </w:tc>
        <w:tc>
          <w:tcPr>
            <w:tcW w:w="4161" w:type="dxa"/>
            <w:vAlign w:val="center"/>
          </w:tcPr>
          <w:p w14:paraId="627545DF" w14:textId="77777777" w:rsidR="0089699C" w:rsidRPr="00371BEF" w:rsidRDefault="0089699C" w:rsidP="00A163D8">
            <w:pPr>
              <w:spacing w:before="60" w:after="60"/>
            </w:pPr>
          </w:p>
        </w:tc>
      </w:tr>
      <w:tr w:rsidR="0089699C" w:rsidRPr="00371BEF" w14:paraId="0F0CAA81" w14:textId="77777777">
        <w:trPr>
          <w:trHeight w:val="851"/>
        </w:trPr>
        <w:tc>
          <w:tcPr>
            <w:tcW w:w="1908" w:type="dxa"/>
            <w:vAlign w:val="center"/>
          </w:tcPr>
          <w:p w14:paraId="37D309F4" w14:textId="77777777" w:rsidR="0089699C" w:rsidRPr="00371BEF" w:rsidRDefault="0089699C" w:rsidP="00A163D8">
            <w:pPr>
              <w:spacing w:before="60" w:after="60"/>
            </w:pPr>
          </w:p>
        </w:tc>
        <w:tc>
          <w:tcPr>
            <w:tcW w:w="3360" w:type="dxa"/>
            <w:vAlign w:val="center"/>
          </w:tcPr>
          <w:p w14:paraId="36319A33" w14:textId="77777777" w:rsidR="0089699C" w:rsidRPr="00371BEF" w:rsidRDefault="0089699C" w:rsidP="00A163D8">
            <w:pPr>
              <w:spacing w:before="60" w:after="60"/>
            </w:pPr>
          </w:p>
        </w:tc>
        <w:tc>
          <w:tcPr>
            <w:tcW w:w="4161" w:type="dxa"/>
            <w:vAlign w:val="center"/>
          </w:tcPr>
          <w:p w14:paraId="27F57816" w14:textId="77777777" w:rsidR="0089699C" w:rsidRPr="00371BEF" w:rsidRDefault="0089699C" w:rsidP="00A163D8">
            <w:pPr>
              <w:spacing w:before="60" w:after="60"/>
            </w:pPr>
          </w:p>
        </w:tc>
      </w:tr>
      <w:tr w:rsidR="0089699C" w:rsidRPr="00371BEF" w14:paraId="7925CF42" w14:textId="77777777">
        <w:trPr>
          <w:trHeight w:val="851"/>
        </w:trPr>
        <w:tc>
          <w:tcPr>
            <w:tcW w:w="1908" w:type="dxa"/>
            <w:vAlign w:val="center"/>
          </w:tcPr>
          <w:p w14:paraId="73F5C76A" w14:textId="77777777" w:rsidR="0089699C" w:rsidRPr="00371BEF" w:rsidRDefault="0089699C" w:rsidP="00A163D8">
            <w:pPr>
              <w:spacing w:before="60" w:after="60"/>
            </w:pPr>
          </w:p>
        </w:tc>
        <w:tc>
          <w:tcPr>
            <w:tcW w:w="3360" w:type="dxa"/>
            <w:vAlign w:val="center"/>
          </w:tcPr>
          <w:p w14:paraId="36F02252" w14:textId="77777777" w:rsidR="0089699C" w:rsidRPr="00371BEF" w:rsidRDefault="0089699C" w:rsidP="00A163D8">
            <w:pPr>
              <w:spacing w:before="60" w:after="60"/>
            </w:pPr>
          </w:p>
        </w:tc>
        <w:tc>
          <w:tcPr>
            <w:tcW w:w="4161" w:type="dxa"/>
            <w:vAlign w:val="center"/>
          </w:tcPr>
          <w:p w14:paraId="35618486" w14:textId="77777777" w:rsidR="0089699C" w:rsidRPr="00371BEF" w:rsidRDefault="0089699C" w:rsidP="00A163D8">
            <w:pPr>
              <w:spacing w:before="60" w:after="60"/>
            </w:pPr>
          </w:p>
        </w:tc>
      </w:tr>
      <w:tr w:rsidR="0089699C" w:rsidRPr="00371BEF" w14:paraId="1853F457" w14:textId="77777777">
        <w:trPr>
          <w:trHeight w:val="851"/>
        </w:trPr>
        <w:tc>
          <w:tcPr>
            <w:tcW w:w="1908" w:type="dxa"/>
            <w:vAlign w:val="center"/>
          </w:tcPr>
          <w:p w14:paraId="3A8D1B3A" w14:textId="77777777" w:rsidR="0089699C" w:rsidRPr="00371BEF" w:rsidRDefault="0089699C" w:rsidP="00A163D8">
            <w:pPr>
              <w:spacing w:before="60" w:after="60"/>
            </w:pPr>
          </w:p>
        </w:tc>
        <w:tc>
          <w:tcPr>
            <w:tcW w:w="3360" w:type="dxa"/>
            <w:vAlign w:val="center"/>
          </w:tcPr>
          <w:p w14:paraId="525A4A79" w14:textId="77777777" w:rsidR="0089699C" w:rsidRPr="00371BEF" w:rsidRDefault="0089699C" w:rsidP="00A163D8">
            <w:pPr>
              <w:spacing w:before="60" w:after="60"/>
            </w:pPr>
          </w:p>
        </w:tc>
        <w:tc>
          <w:tcPr>
            <w:tcW w:w="4161" w:type="dxa"/>
            <w:vAlign w:val="center"/>
          </w:tcPr>
          <w:p w14:paraId="6CE7EBF5" w14:textId="77777777" w:rsidR="0089699C" w:rsidRPr="00371BEF" w:rsidRDefault="0089699C" w:rsidP="00A163D8">
            <w:pPr>
              <w:spacing w:before="60" w:after="60"/>
            </w:pPr>
          </w:p>
        </w:tc>
      </w:tr>
      <w:tr w:rsidR="0089699C" w:rsidRPr="00371BEF" w14:paraId="7A59D061" w14:textId="77777777">
        <w:trPr>
          <w:trHeight w:val="851"/>
        </w:trPr>
        <w:tc>
          <w:tcPr>
            <w:tcW w:w="1908" w:type="dxa"/>
            <w:vAlign w:val="center"/>
          </w:tcPr>
          <w:p w14:paraId="67D17B74" w14:textId="77777777" w:rsidR="0089699C" w:rsidRPr="00371BEF" w:rsidRDefault="0089699C" w:rsidP="00A163D8">
            <w:pPr>
              <w:spacing w:before="60" w:after="60"/>
            </w:pPr>
          </w:p>
        </w:tc>
        <w:tc>
          <w:tcPr>
            <w:tcW w:w="3360" w:type="dxa"/>
            <w:vAlign w:val="center"/>
          </w:tcPr>
          <w:p w14:paraId="6A7A06C7" w14:textId="77777777" w:rsidR="0089699C" w:rsidRPr="00371BEF" w:rsidRDefault="0089699C" w:rsidP="00A163D8">
            <w:pPr>
              <w:spacing w:before="60" w:after="60"/>
            </w:pPr>
          </w:p>
        </w:tc>
        <w:tc>
          <w:tcPr>
            <w:tcW w:w="4161" w:type="dxa"/>
            <w:vAlign w:val="center"/>
          </w:tcPr>
          <w:p w14:paraId="6662E0E0" w14:textId="77777777" w:rsidR="0089699C" w:rsidRPr="00371BEF" w:rsidRDefault="0089699C" w:rsidP="00A163D8">
            <w:pPr>
              <w:spacing w:before="60" w:after="60"/>
            </w:pPr>
          </w:p>
        </w:tc>
      </w:tr>
    </w:tbl>
    <w:p w14:paraId="629C25BA" w14:textId="77777777" w:rsidR="0089699C" w:rsidRPr="00371BEF" w:rsidRDefault="0089699C" w:rsidP="00371BEF">
      <w:pPr>
        <w:pStyle w:val="Title"/>
      </w:pPr>
      <w:r w:rsidRPr="00371BEF">
        <w:br w:type="page"/>
      </w:r>
      <w:bookmarkStart w:id="2" w:name="_Toc336416329"/>
      <w:r w:rsidRPr="00371BEF">
        <w:lastRenderedPageBreak/>
        <w:t>Table of Contents</w:t>
      </w:r>
      <w:bookmarkEnd w:id="2"/>
    </w:p>
    <w:p w14:paraId="1B604097" w14:textId="77777777" w:rsidR="0089699C" w:rsidRDefault="0089699C">
      <w:pPr>
        <w:pStyle w:val="TOC1"/>
        <w:rPr>
          <w:rFonts w:ascii="Times New Roman" w:hAnsi="Times New Roman" w:cs="Times New Roman"/>
          <w:b w:val="0"/>
          <w:bCs w:val="0"/>
          <w:caps w:val="0"/>
          <w:noProof/>
          <w:sz w:val="24"/>
          <w:szCs w:val="24"/>
          <w:lang w:val="en-US"/>
        </w:rPr>
      </w:pPr>
      <w:r>
        <w:fldChar w:fldCharType="begin"/>
      </w:r>
      <w:r>
        <w:instrText xml:space="preserve"> TOC \o "3-3" \h \z \t "Heading 1,1,Heading 2,2,Annex,4,Appendix,5,Title,1" </w:instrText>
      </w:r>
      <w:r>
        <w:fldChar w:fldCharType="separate"/>
      </w:r>
      <w:hyperlink w:anchor="_Toc336416327" w:history="1">
        <w:r w:rsidRPr="00087FFA">
          <w:rPr>
            <w:rStyle w:val="Hyperlink"/>
            <w:rFonts w:cs="Arial"/>
            <w:noProof/>
          </w:rPr>
          <w:t>Document Revisions</w:t>
        </w:r>
        <w:r>
          <w:rPr>
            <w:noProof/>
            <w:webHidden/>
          </w:rPr>
          <w:tab/>
        </w:r>
        <w:r>
          <w:rPr>
            <w:noProof/>
            <w:webHidden/>
          </w:rPr>
          <w:fldChar w:fldCharType="begin"/>
        </w:r>
        <w:r>
          <w:rPr>
            <w:noProof/>
            <w:webHidden/>
          </w:rPr>
          <w:instrText xml:space="preserve"> PAGEREF _Toc336416327 \h </w:instrText>
        </w:r>
        <w:r>
          <w:rPr>
            <w:noProof/>
            <w:webHidden/>
          </w:rPr>
        </w:r>
        <w:r>
          <w:rPr>
            <w:noProof/>
            <w:webHidden/>
          </w:rPr>
          <w:fldChar w:fldCharType="separate"/>
        </w:r>
        <w:r>
          <w:rPr>
            <w:noProof/>
            <w:webHidden/>
          </w:rPr>
          <w:t>1</w:t>
        </w:r>
        <w:r>
          <w:rPr>
            <w:noProof/>
            <w:webHidden/>
          </w:rPr>
          <w:fldChar w:fldCharType="end"/>
        </w:r>
      </w:hyperlink>
    </w:p>
    <w:p w14:paraId="569AA989" w14:textId="77777777" w:rsidR="0089699C" w:rsidRDefault="00347AE7">
      <w:pPr>
        <w:pStyle w:val="TOC1"/>
        <w:rPr>
          <w:rFonts w:ascii="Times New Roman" w:hAnsi="Times New Roman" w:cs="Times New Roman"/>
          <w:b w:val="0"/>
          <w:bCs w:val="0"/>
          <w:caps w:val="0"/>
          <w:noProof/>
          <w:sz w:val="24"/>
          <w:szCs w:val="24"/>
          <w:lang w:val="en-US"/>
        </w:rPr>
      </w:pPr>
      <w:hyperlink w:anchor="_Toc336416328" w:history="1">
        <w:r w:rsidR="0089699C" w:rsidRPr="00087FFA">
          <w:rPr>
            <w:rStyle w:val="Hyperlink"/>
            <w:rFonts w:cs="Arial"/>
            <w:noProof/>
          </w:rPr>
          <w:t>Document Revisions</w:t>
        </w:r>
        <w:r w:rsidR="0089699C">
          <w:rPr>
            <w:noProof/>
            <w:webHidden/>
          </w:rPr>
          <w:tab/>
        </w:r>
        <w:r w:rsidR="0089699C">
          <w:rPr>
            <w:noProof/>
            <w:webHidden/>
          </w:rPr>
          <w:fldChar w:fldCharType="begin"/>
        </w:r>
        <w:r w:rsidR="0089699C">
          <w:rPr>
            <w:noProof/>
            <w:webHidden/>
          </w:rPr>
          <w:instrText xml:space="preserve"> PAGEREF _Toc336416328 \h </w:instrText>
        </w:r>
        <w:r w:rsidR="0089699C">
          <w:rPr>
            <w:noProof/>
            <w:webHidden/>
          </w:rPr>
        </w:r>
        <w:r w:rsidR="0089699C">
          <w:rPr>
            <w:noProof/>
            <w:webHidden/>
          </w:rPr>
          <w:fldChar w:fldCharType="separate"/>
        </w:r>
        <w:r w:rsidR="0089699C">
          <w:rPr>
            <w:noProof/>
            <w:webHidden/>
          </w:rPr>
          <w:t>2</w:t>
        </w:r>
        <w:r w:rsidR="0089699C">
          <w:rPr>
            <w:noProof/>
            <w:webHidden/>
          </w:rPr>
          <w:fldChar w:fldCharType="end"/>
        </w:r>
      </w:hyperlink>
    </w:p>
    <w:p w14:paraId="0666CDF5" w14:textId="77777777" w:rsidR="0089699C" w:rsidRDefault="00347AE7">
      <w:pPr>
        <w:pStyle w:val="TOC1"/>
        <w:rPr>
          <w:rFonts w:ascii="Times New Roman" w:hAnsi="Times New Roman" w:cs="Times New Roman"/>
          <w:b w:val="0"/>
          <w:bCs w:val="0"/>
          <w:caps w:val="0"/>
          <w:noProof/>
          <w:sz w:val="24"/>
          <w:szCs w:val="24"/>
          <w:lang w:val="en-US"/>
        </w:rPr>
      </w:pPr>
      <w:hyperlink w:anchor="_Toc336416329" w:history="1">
        <w:r w:rsidR="0089699C" w:rsidRPr="00087FFA">
          <w:rPr>
            <w:rStyle w:val="Hyperlink"/>
            <w:rFonts w:cs="Arial"/>
            <w:noProof/>
          </w:rPr>
          <w:t>Table of Contents</w:t>
        </w:r>
        <w:r w:rsidR="0089699C">
          <w:rPr>
            <w:noProof/>
            <w:webHidden/>
          </w:rPr>
          <w:tab/>
        </w:r>
        <w:r w:rsidR="0089699C">
          <w:rPr>
            <w:noProof/>
            <w:webHidden/>
          </w:rPr>
          <w:fldChar w:fldCharType="begin"/>
        </w:r>
        <w:r w:rsidR="0089699C">
          <w:rPr>
            <w:noProof/>
            <w:webHidden/>
          </w:rPr>
          <w:instrText xml:space="preserve"> PAGEREF _Toc336416329 \h </w:instrText>
        </w:r>
        <w:r w:rsidR="0089699C">
          <w:rPr>
            <w:noProof/>
            <w:webHidden/>
          </w:rPr>
        </w:r>
        <w:r w:rsidR="0089699C">
          <w:rPr>
            <w:noProof/>
            <w:webHidden/>
          </w:rPr>
          <w:fldChar w:fldCharType="separate"/>
        </w:r>
        <w:r w:rsidR="0089699C">
          <w:rPr>
            <w:noProof/>
            <w:webHidden/>
          </w:rPr>
          <w:t>3</w:t>
        </w:r>
        <w:r w:rsidR="0089699C">
          <w:rPr>
            <w:noProof/>
            <w:webHidden/>
          </w:rPr>
          <w:fldChar w:fldCharType="end"/>
        </w:r>
      </w:hyperlink>
    </w:p>
    <w:p w14:paraId="30F7D3AC" w14:textId="77777777" w:rsidR="0089699C" w:rsidRDefault="00347AE7">
      <w:pPr>
        <w:pStyle w:val="TOC1"/>
        <w:rPr>
          <w:rFonts w:ascii="Times New Roman" w:hAnsi="Times New Roman" w:cs="Times New Roman"/>
          <w:b w:val="0"/>
          <w:bCs w:val="0"/>
          <w:caps w:val="0"/>
          <w:noProof/>
          <w:sz w:val="24"/>
          <w:szCs w:val="24"/>
          <w:lang w:val="en-US"/>
        </w:rPr>
      </w:pPr>
      <w:hyperlink w:anchor="_Toc336416330" w:history="1">
        <w:r w:rsidR="0089699C" w:rsidRPr="00087FFA">
          <w:rPr>
            <w:rStyle w:val="Hyperlink"/>
            <w:rFonts w:cs="Arial"/>
            <w:noProof/>
          </w:rPr>
          <w:t>Index of Tables</w:t>
        </w:r>
        <w:r w:rsidR="0089699C">
          <w:rPr>
            <w:noProof/>
            <w:webHidden/>
          </w:rPr>
          <w:tab/>
        </w:r>
        <w:r w:rsidR="0089699C">
          <w:rPr>
            <w:noProof/>
            <w:webHidden/>
          </w:rPr>
          <w:fldChar w:fldCharType="begin"/>
        </w:r>
        <w:r w:rsidR="0089699C">
          <w:rPr>
            <w:noProof/>
            <w:webHidden/>
          </w:rPr>
          <w:instrText xml:space="preserve"> PAGEREF _Toc336416330 \h </w:instrText>
        </w:r>
        <w:r w:rsidR="0089699C">
          <w:rPr>
            <w:noProof/>
            <w:webHidden/>
          </w:rPr>
        </w:r>
        <w:r w:rsidR="0089699C">
          <w:rPr>
            <w:noProof/>
            <w:webHidden/>
          </w:rPr>
          <w:fldChar w:fldCharType="separate"/>
        </w:r>
        <w:r w:rsidR="0089699C">
          <w:rPr>
            <w:noProof/>
            <w:webHidden/>
          </w:rPr>
          <w:t>4</w:t>
        </w:r>
        <w:r w:rsidR="0089699C">
          <w:rPr>
            <w:noProof/>
            <w:webHidden/>
          </w:rPr>
          <w:fldChar w:fldCharType="end"/>
        </w:r>
      </w:hyperlink>
    </w:p>
    <w:p w14:paraId="2E8032A5" w14:textId="77777777" w:rsidR="0089699C" w:rsidRDefault="00347AE7">
      <w:pPr>
        <w:pStyle w:val="TOC1"/>
        <w:rPr>
          <w:rFonts w:ascii="Times New Roman" w:hAnsi="Times New Roman" w:cs="Times New Roman"/>
          <w:b w:val="0"/>
          <w:bCs w:val="0"/>
          <w:caps w:val="0"/>
          <w:noProof/>
          <w:sz w:val="24"/>
          <w:szCs w:val="24"/>
          <w:lang w:val="en-US"/>
        </w:rPr>
      </w:pPr>
      <w:hyperlink w:anchor="_Toc336416331" w:history="1">
        <w:r w:rsidR="0089699C" w:rsidRPr="00087FFA">
          <w:rPr>
            <w:rStyle w:val="Hyperlink"/>
            <w:rFonts w:cs="Arial"/>
            <w:noProof/>
          </w:rPr>
          <w:t>Index of Figures</w:t>
        </w:r>
        <w:r w:rsidR="0089699C">
          <w:rPr>
            <w:noProof/>
            <w:webHidden/>
          </w:rPr>
          <w:tab/>
        </w:r>
        <w:r w:rsidR="0089699C">
          <w:rPr>
            <w:noProof/>
            <w:webHidden/>
          </w:rPr>
          <w:fldChar w:fldCharType="begin"/>
        </w:r>
        <w:r w:rsidR="0089699C">
          <w:rPr>
            <w:noProof/>
            <w:webHidden/>
          </w:rPr>
          <w:instrText xml:space="preserve"> PAGEREF _Toc336416331 \h </w:instrText>
        </w:r>
        <w:r w:rsidR="0089699C">
          <w:rPr>
            <w:noProof/>
            <w:webHidden/>
          </w:rPr>
        </w:r>
        <w:r w:rsidR="0089699C">
          <w:rPr>
            <w:noProof/>
            <w:webHidden/>
          </w:rPr>
          <w:fldChar w:fldCharType="separate"/>
        </w:r>
        <w:r w:rsidR="0089699C">
          <w:rPr>
            <w:noProof/>
            <w:webHidden/>
          </w:rPr>
          <w:t>4</w:t>
        </w:r>
        <w:r w:rsidR="0089699C">
          <w:rPr>
            <w:noProof/>
            <w:webHidden/>
          </w:rPr>
          <w:fldChar w:fldCharType="end"/>
        </w:r>
      </w:hyperlink>
    </w:p>
    <w:p w14:paraId="0723B086" w14:textId="77777777" w:rsidR="0089699C" w:rsidRDefault="00347AE7">
      <w:pPr>
        <w:pStyle w:val="TOC1"/>
        <w:rPr>
          <w:rFonts w:ascii="Times New Roman" w:hAnsi="Times New Roman" w:cs="Times New Roman"/>
          <w:b w:val="0"/>
          <w:bCs w:val="0"/>
          <w:caps w:val="0"/>
          <w:noProof/>
          <w:sz w:val="24"/>
          <w:szCs w:val="24"/>
          <w:lang w:val="en-US"/>
        </w:rPr>
      </w:pPr>
      <w:hyperlink w:anchor="_Toc336416332" w:history="1">
        <w:r w:rsidR="0089699C" w:rsidRPr="00087FFA">
          <w:rPr>
            <w:rStyle w:val="Hyperlink"/>
            <w:rFonts w:cs="Arial"/>
            <w:noProof/>
          </w:rPr>
          <w:t>Appendix 3 to IALA Recommendation A-124</w:t>
        </w:r>
        <w:r w:rsidR="0089699C">
          <w:rPr>
            <w:noProof/>
            <w:webHidden/>
          </w:rPr>
          <w:tab/>
        </w:r>
        <w:r w:rsidR="0089699C">
          <w:rPr>
            <w:noProof/>
            <w:webHidden/>
          </w:rPr>
          <w:fldChar w:fldCharType="begin"/>
        </w:r>
        <w:r w:rsidR="0089699C">
          <w:rPr>
            <w:noProof/>
            <w:webHidden/>
          </w:rPr>
          <w:instrText xml:space="preserve"> PAGEREF _Toc336416332 \h </w:instrText>
        </w:r>
        <w:r w:rsidR="0089699C">
          <w:rPr>
            <w:noProof/>
            <w:webHidden/>
          </w:rPr>
        </w:r>
        <w:r w:rsidR="0089699C">
          <w:rPr>
            <w:noProof/>
            <w:webHidden/>
          </w:rPr>
          <w:fldChar w:fldCharType="separate"/>
        </w:r>
        <w:r w:rsidR="0089699C">
          <w:rPr>
            <w:noProof/>
            <w:webHidden/>
          </w:rPr>
          <w:t>5</w:t>
        </w:r>
        <w:r w:rsidR="0089699C">
          <w:rPr>
            <w:noProof/>
            <w:webHidden/>
          </w:rPr>
          <w:fldChar w:fldCharType="end"/>
        </w:r>
      </w:hyperlink>
    </w:p>
    <w:p w14:paraId="7F37AA37" w14:textId="77777777" w:rsidR="0089699C" w:rsidRDefault="00347AE7">
      <w:pPr>
        <w:pStyle w:val="TOC1"/>
        <w:rPr>
          <w:rFonts w:ascii="Times New Roman" w:hAnsi="Times New Roman" w:cs="Times New Roman"/>
          <w:b w:val="0"/>
          <w:bCs w:val="0"/>
          <w:caps w:val="0"/>
          <w:noProof/>
          <w:sz w:val="24"/>
          <w:szCs w:val="24"/>
          <w:lang w:val="en-US"/>
        </w:rPr>
      </w:pPr>
      <w:hyperlink w:anchor="_Toc336416333" w:history="1">
        <w:r w:rsidR="0089699C" w:rsidRPr="00087FFA">
          <w:rPr>
            <w:rStyle w:val="Hyperlink"/>
            <w:rFonts w:cs="Arial"/>
            <w:noProof/>
          </w:rPr>
          <w:t>1</w:t>
        </w:r>
        <w:r w:rsidR="0089699C">
          <w:rPr>
            <w:rFonts w:ascii="Times New Roman" w:hAnsi="Times New Roman" w:cs="Times New Roman"/>
            <w:b w:val="0"/>
            <w:bCs w:val="0"/>
            <w:caps w:val="0"/>
            <w:noProof/>
            <w:sz w:val="24"/>
            <w:szCs w:val="24"/>
            <w:lang w:val="en-US"/>
          </w:rPr>
          <w:tab/>
        </w:r>
        <w:r w:rsidR="0089699C" w:rsidRPr="00087FFA">
          <w:rPr>
            <w:rStyle w:val="Hyperlink"/>
            <w:rFonts w:cs="Arial"/>
            <w:noProof/>
          </w:rPr>
          <w:t>Introduction</w:t>
        </w:r>
        <w:r w:rsidR="0089699C">
          <w:rPr>
            <w:noProof/>
            <w:webHidden/>
          </w:rPr>
          <w:tab/>
        </w:r>
        <w:r w:rsidR="0089699C">
          <w:rPr>
            <w:noProof/>
            <w:webHidden/>
          </w:rPr>
          <w:fldChar w:fldCharType="begin"/>
        </w:r>
        <w:r w:rsidR="0089699C">
          <w:rPr>
            <w:noProof/>
            <w:webHidden/>
          </w:rPr>
          <w:instrText xml:space="preserve"> PAGEREF _Toc336416333 \h </w:instrText>
        </w:r>
        <w:r w:rsidR="0089699C">
          <w:rPr>
            <w:noProof/>
            <w:webHidden/>
          </w:rPr>
        </w:r>
        <w:r w:rsidR="0089699C">
          <w:rPr>
            <w:noProof/>
            <w:webHidden/>
          </w:rPr>
          <w:fldChar w:fldCharType="separate"/>
        </w:r>
        <w:r w:rsidR="0089699C">
          <w:rPr>
            <w:noProof/>
            <w:webHidden/>
          </w:rPr>
          <w:t>5</w:t>
        </w:r>
        <w:r w:rsidR="0089699C">
          <w:rPr>
            <w:noProof/>
            <w:webHidden/>
          </w:rPr>
          <w:fldChar w:fldCharType="end"/>
        </w:r>
      </w:hyperlink>
    </w:p>
    <w:p w14:paraId="158A0043" w14:textId="77777777" w:rsidR="0089699C" w:rsidRDefault="00347AE7">
      <w:pPr>
        <w:pStyle w:val="TOC2"/>
        <w:rPr>
          <w:rFonts w:ascii="Times New Roman" w:hAnsi="Times New Roman" w:cs="Times New Roman"/>
          <w:noProof/>
          <w:sz w:val="24"/>
          <w:szCs w:val="24"/>
          <w:lang w:val="en-US"/>
        </w:rPr>
      </w:pPr>
      <w:hyperlink w:anchor="_Toc336416334" w:history="1">
        <w:r w:rsidR="0089699C" w:rsidRPr="00087FFA">
          <w:rPr>
            <w:rStyle w:val="Hyperlink"/>
            <w:rFonts w:cs="Arial"/>
            <w:noProof/>
          </w:rPr>
          <w:t>1.1</w:t>
        </w:r>
        <w:r w:rsidR="0089699C">
          <w:rPr>
            <w:rFonts w:ascii="Times New Roman" w:hAnsi="Times New Roman" w:cs="Times New Roman"/>
            <w:noProof/>
            <w:sz w:val="24"/>
            <w:szCs w:val="24"/>
            <w:lang w:val="en-US"/>
          </w:rPr>
          <w:tab/>
        </w:r>
        <w:r w:rsidR="0089699C" w:rsidRPr="00087FFA">
          <w:rPr>
            <w:rStyle w:val="Hyperlink"/>
            <w:rFonts w:cs="Arial"/>
            <w:noProof/>
          </w:rPr>
          <w:t>Index of Appendices to IALA Recommendation A-124 on the AIS Service</w:t>
        </w:r>
        <w:r w:rsidR="0089699C">
          <w:rPr>
            <w:noProof/>
            <w:webHidden/>
          </w:rPr>
          <w:tab/>
        </w:r>
        <w:r w:rsidR="0089699C">
          <w:rPr>
            <w:noProof/>
            <w:webHidden/>
          </w:rPr>
          <w:fldChar w:fldCharType="begin"/>
        </w:r>
        <w:r w:rsidR="0089699C">
          <w:rPr>
            <w:noProof/>
            <w:webHidden/>
          </w:rPr>
          <w:instrText xml:space="preserve"> PAGEREF _Toc336416334 \h </w:instrText>
        </w:r>
        <w:r w:rsidR="0089699C">
          <w:rPr>
            <w:noProof/>
            <w:webHidden/>
          </w:rPr>
        </w:r>
        <w:r w:rsidR="0089699C">
          <w:rPr>
            <w:noProof/>
            <w:webHidden/>
          </w:rPr>
          <w:fldChar w:fldCharType="separate"/>
        </w:r>
        <w:r w:rsidR="0089699C">
          <w:rPr>
            <w:noProof/>
            <w:webHidden/>
          </w:rPr>
          <w:t>5</w:t>
        </w:r>
        <w:r w:rsidR="0089699C">
          <w:rPr>
            <w:noProof/>
            <w:webHidden/>
          </w:rPr>
          <w:fldChar w:fldCharType="end"/>
        </w:r>
      </w:hyperlink>
    </w:p>
    <w:p w14:paraId="6A38BC9D" w14:textId="77777777" w:rsidR="0089699C" w:rsidRDefault="00347AE7">
      <w:pPr>
        <w:pStyle w:val="TOC2"/>
        <w:rPr>
          <w:rFonts w:ascii="Times New Roman" w:hAnsi="Times New Roman" w:cs="Times New Roman"/>
          <w:noProof/>
          <w:sz w:val="24"/>
          <w:szCs w:val="24"/>
          <w:lang w:val="en-US"/>
        </w:rPr>
      </w:pPr>
      <w:hyperlink w:anchor="_Toc336416335" w:history="1">
        <w:r w:rsidR="0089699C" w:rsidRPr="00087FFA">
          <w:rPr>
            <w:rStyle w:val="Hyperlink"/>
            <w:rFonts w:cs="Arial"/>
            <w:noProof/>
          </w:rPr>
          <w:t>1.2</w:t>
        </w:r>
        <w:r w:rsidR="0089699C">
          <w:rPr>
            <w:rFonts w:ascii="Times New Roman" w:hAnsi="Times New Roman" w:cs="Times New Roman"/>
            <w:noProof/>
            <w:sz w:val="24"/>
            <w:szCs w:val="24"/>
            <w:lang w:val="en-US"/>
          </w:rPr>
          <w:tab/>
        </w:r>
        <w:r w:rsidR="0089699C" w:rsidRPr="00087FFA">
          <w:rPr>
            <w:rStyle w:val="Hyperlink"/>
            <w:rFonts w:cs="Arial"/>
            <w:noProof/>
          </w:rPr>
          <w:t>Purpose of the Appendix</w:t>
        </w:r>
        <w:r w:rsidR="0089699C">
          <w:rPr>
            <w:noProof/>
            <w:webHidden/>
          </w:rPr>
          <w:tab/>
        </w:r>
        <w:r w:rsidR="0089699C">
          <w:rPr>
            <w:noProof/>
            <w:webHidden/>
          </w:rPr>
          <w:fldChar w:fldCharType="begin"/>
        </w:r>
        <w:r w:rsidR="0089699C">
          <w:rPr>
            <w:noProof/>
            <w:webHidden/>
          </w:rPr>
          <w:instrText xml:space="preserve"> PAGEREF _Toc336416335 \h </w:instrText>
        </w:r>
        <w:r w:rsidR="0089699C">
          <w:rPr>
            <w:noProof/>
            <w:webHidden/>
          </w:rPr>
        </w:r>
        <w:r w:rsidR="0089699C">
          <w:rPr>
            <w:noProof/>
            <w:webHidden/>
          </w:rPr>
          <w:fldChar w:fldCharType="separate"/>
        </w:r>
        <w:r w:rsidR="0089699C">
          <w:rPr>
            <w:noProof/>
            <w:webHidden/>
          </w:rPr>
          <w:t>5</w:t>
        </w:r>
        <w:r w:rsidR="0089699C">
          <w:rPr>
            <w:noProof/>
            <w:webHidden/>
          </w:rPr>
          <w:fldChar w:fldCharType="end"/>
        </w:r>
      </w:hyperlink>
    </w:p>
    <w:p w14:paraId="1DA8CEAB" w14:textId="77777777" w:rsidR="0089699C" w:rsidRDefault="00347AE7">
      <w:pPr>
        <w:pStyle w:val="TOC1"/>
        <w:rPr>
          <w:rFonts w:ascii="Times New Roman" w:hAnsi="Times New Roman" w:cs="Times New Roman"/>
          <w:b w:val="0"/>
          <w:bCs w:val="0"/>
          <w:caps w:val="0"/>
          <w:noProof/>
          <w:sz w:val="24"/>
          <w:szCs w:val="24"/>
          <w:lang w:val="en-US"/>
        </w:rPr>
      </w:pPr>
      <w:hyperlink w:anchor="_Toc336416336" w:history="1">
        <w:r w:rsidR="0089699C" w:rsidRPr="00087FFA">
          <w:rPr>
            <w:rStyle w:val="Hyperlink"/>
            <w:rFonts w:cs="Arial"/>
            <w:noProof/>
          </w:rPr>
          <w:t>2</w:t>
        </w:r>
        <w:r w:rsidR="0089699C">
          <w:rPr>
            <w:rFonts w:ascii="Times New Roman" w:hAnsi="Times New Roman" w:cs="Times New Roman"/>
            <w:b w:val="0"/>
            <w:bCs w:val="0"/>
            <w:caps w:val="0"/>
            <w:noProof/>
            <w:sz w:val="24"/>
            <w:szCs w:val="24"/>
            <w:lang w:val="en-US"/>
          </w:rPr>
          <w:tab/>
        </w:r>
        <w:r w:rsidR="0089699C" w:rsidRPr="00087FFA">
          <w:rPr>
            <w:rStyle w:val="Hyperlink"/>
            <w:rFonts w:cs="Arial"/>
            <w:noProof/>
          </w:rPr>
          <w:t>AIS Service distribution configurations</w:t>
        </w:r>
        <w:r w:rsidR="0089699C">
          <w:rPr>
            <w:noProof/>
            <w:webHidden/>
          </w:rPr>
          <w:tab/>
        </w:r>
        <w:r w:rsidR="0089699C">
          <w:rPr>
            <w:noProof/>
            <w:webHidden/>
          </w:rPr>
          <w:fldChar w:fldCharType="begin"/>
        </w:r>
        <w:r w:rsidR="0089699C">
          <w:rPr>
            <w:noProof/>
            <w:webHidden/>
          </w:rPr>
          <w:instrText xml:space="preserve"> PAGEREF _Toc336416336 \h </w:instrText>
        </w:r>
        <w:r w:rsidR="0089699C">
          <w:rPr>
            <w:noProof/>
            <w:webHidden/>
          </w:rPr>
        </w:r>
        <w:r w:rsidR="0089699C">
          <w:rPr>
            <w:noProof/>
            <w:webHidden/>
          </w:rPr>
          <w:fldChar w:fldCharType="separate"/>
        </w:r>
        <w:r w:rsidR="0089699C">
          <w:rPr>
            <w:noProof/>
            <w:webHidden/>
          </w:rPr>
          <w:t>7</w:t>
        </w:r>
        <w:r w:rsidR="0089699C">
          <w:rPr>
            <w:noProof/>
            <w:webHidden/>
          </w:rPr>
          <w:fldChar w:fldCharType="end"/>
        </w:r>
      </w:hyperlink>
    </w:p>
    <w:p w14:paraId="700D44B8" w14:textId="77777777" w:rsidR="0089699C" w:rsidRDefault="00347AE7">
      <w:pPr>
        <w:pStyle w:val="TOC2"/>
        <w:rPr>
          <w:rFonts w:ascii="Times New Roman" w:hAnsi="Times New Roman" w:cs="Times New Roman"/>
          <w:noProof/>
          <w:sz w:val="24"/>
          <w:szCs w:val="24"/>
          <w:lang w:val="en-US"/>
        </w:rPr>
      </w:pPr>
      <w:hyperlink w:anchor="_Toc336416337" w:history="1">
        <w:r w:rsidR="0089699C" w:rsidRPr="00087FFA">
          <w:rPr>
            <w:rStyle w:val="Hyperlink"/>
            <w:rFonts w:cs="Arial"/>
            <w:noProof/>
            <w:lang w:val="fr-CA"/>
          </w:rPr>
          <w:t>2.1</w:t>
        </w:r>
        <w:r w:rsidR="0089699C">
          <w:rPr>
            <w:rFonts w:ascii="Times New Roman" w:hAnsi="Times New Roman" w:cs="Times New Roman"/>
            <w:noProof/>
            <w:sz w:val="24"/>
            <w:szCs w:val="24"/>
            <w:lang w:val="en-US"/>
          </w:rPr>
          <w:tab/>
        </w:r>
        <w:r w:rsidR="0089699C" w:rsidRPr="00087FFA">
          <w:rPr>
            <w:rStyle w:val="Hyperlink"/>
            <w:rFonts w:cs="Arial"/>
            <w:noProof/>
            <w:lang w:val="fr-CA"/>
          </w:rPr>
          <w:t>Multiple-Node AIS Service distribution configuration</w:t>
        </w:r>
        <w:r w:rsidR="0089699C">
          <w:rPr>
            <w:noProof/>
            <w:webHidden/>
          </w:rPr>
          <w:tab/>
        </w:r>
        <w:r w:rsidR="0089699C">
          <w:rPr>
            <w:noProof/>
            <w:webHidden/>
          </w:rPr>
          <w:fldChar w:fldCharType="begin"/>
        </w:r>
        <w:r w:rsidR="0089699C">
          <w:rPr>
            <w:noProof/>
            <w:webHidden/>
          </w:rPr>
          <w:instrText xml:space="preserve"> PAGEREF _Toc336416337 \h </w:instrText>
        </w:r>
        <w:r w:rsidR="0089699C">
          <w:rPr>
            <w:noProof/>
            <w:webHidden/>
          </w:rPr>
        </w:r>
        <w:r w:rsidR="0089699C">
          <w:rPr>
            <w:noProof/>
            <w:webHidden/>
          </w:rPr>
          <w:fldChar w:fldCharType="separate"/>
        </w:r>
        <w:r w:rsidR="0089699C">
          <w:rPr>
            <w:noProof/>
            <w:webHidden/>
          </w:rPr>
          <w:t>7</w:t>
        </w:r>
        <w:r w:rsidR="0089699C">
          <w:rPr>
            <w:noProof/>
            <w:webHidden/>
          </w:rPr>
          <w:fldChar w:fldCharType="end"/>
        </w:r>
      </w:hyperlink>
    </w:p>
    <w:p w14:paraId="48123570" w14:textId="77777777" w:rsidR="0089699C" w:rsidRDefault="00347AE7">
      <w:pPr>
        <w:pStyle w:val="TOC2"/>
        <w:rPr>
          <w:rFonts w:ascii="Times New Roman" w:hAnsi="Times New Roman" w:cs="Times New Roman"/>
          <w:noProof/>
          <w:sz w:val="24"/>
          <w:szCs w:val="24"/>
          <w:lang w:val="en-US"/>
        </w:rPr>
      </w:pPr>
      <w:hyperlink w:anchor="_Toc336416338" w:history="1">
        <w:r w:rsidR="0089699C" w:rsidRPr="00087FFA">
          <w:rPr>
            <w:rStyle w:val="Hyperlink"/>
            <w:rFonts w:cs="Arial"/>
            <w:noProof/>
          </w:rPr>
          <w:t>2.2</w:t>
        </w:r>
        <w:r w:rsidR="0089699C">
          <w:rPr>
            <w:rFonts w:ascii="Times New Roman" w:hAnsi="Times New Roman" w:cs="Times New Roman"/>
            <w:noProof/>
            <w:sz w:val="24"/>
            <w:szCs w:val="24"/>
            <w:lang w:val="en-US"/>
          </w:rPr>
          <w:tab/>
        </w:r>
        <w:r w:rsidR="0089699C" w:rsidRPr="00087FFA">
          <w:rPr>
            <w:rStyle w:val="Hyperlink"/>
            <w:rFonts w:cs="Arial"/>
            <w:noProof/>
          </w:rPr>
          <w:t>One-Node AIS Service distribution configuration</w:t>
        </w:r>
        <w:r w:rsidR="0089699C">
          <w:rPr>
            <w:noProof/>
            <w:webHidden/>
          </w:rPr>
          <w:tab/>
        </w:r>
        <w:r w:rsidR="0089699C">
          <w:rPr>
            <w:noProof/>
            <w:webHidden/>
          </w:rPr>
          <w:fldChar w:fldCharType="begin"/>
        </w:r>
        <w:r w:rsidR="0089699C">
          <w:rPr>
            <w:noProof/>
            <w:webHidden/>
          </w:rPr>
          <w:instrText xml:space="preserve"> PAGEREF _Toc336416338 \h </w:instrText>
        </w:r>
        <w:r w:rsidR="0089699C">
          <w:rPr>
            <w:noProof/>
            <w:webHidden/>
          </w:rPr>
        </w:r>
        <w:r w:rsidR="0089699C">
          <w:rPr>
            <w:noProof/>
            <w:webHidden/>
          </w:rPr>
          <w:fldChar w:fldCharType="separate"/>
        </w:r>
        <w:r w:rsidR="0089699C">
          <w:rPr>
            <w:noProof/>
            <w:webHidden/>
          </w:rPr>
          <w:t>7</w:t>
        </w:r>
        <w:r w:rsidR="0089699C">
          <w:rPr>
            <w:noProof/>
            <w:webHidden/>
          </w:rPr>
          <w:fldChar w:fldCharType="end"/>
        </w:r>
      </w:hyperlink>
    </w:p>
    <w:p w14:paraId="7D98E76B" w14:textId="77777777" w:rsidR="0089699C" w:rsidRDefault="00347AE7">
      <w:pPr>
        <w:pStyle w:val="TOC2"/>
        <w:rPr>
          <w:rFonts w:ascii="Times New Roman" w:hAnsi="Times New Roman" w:cs="Times New Roman"/>
          <w:noProof/>
          <w:sz w:val="24"/>
          <w:szCs w:val="24"/>
          <w:lang w:val="en-US"/>
        </w:rPr>
      </w:pPr>
      <w:hyperlink w:anchor="_Toc336416339" w:history="1">
        <w:r w:rsidR="0089699C" w:rsidRPr="00087FFA">
          <w:rPr>
            <w:rStyle w:val="Hyperlink"/>
            <w:rFonts w:cs="Arial"/>
            <w:noProof/>
          </w:rPr>
          <w:t>2.3</w:t>
        </w:r>
        <w:r w:rsidR="0089699C">
          <w:rPr>
            <w:rFonts w:ascii="Times New Roman" w:hAnsi="Times New Roman" w:cs="Times New Roman"/>
            <w:noProof/>
            <w:sz w:val="24"/>
            <w:szCs w:val="24"/>
            <w:lang w:val="en-US"/>
          </w:rPr>
          <w:tab/>
        </w:r>
        <w:r w:rsidR="0089699C" w:rsidRPr="00087FFA">
          <w:rPr>
            <w:rStyle w:val="Hyperlink"/>
            <w:rFonts w:cs="Arial"/>
            <w:noProof/>
          </w:rPr>
          <w:t>One-Spot AIS Service distribution configuration</w:t>
        </w:r>
        <w:r w:rsidR="0089699C">
          <w:rPr>
            <w:noProof/>
            <w:webHidden/>
          </w:rPr>
          <w:tab/>
        </w:r>
        <w:r w:rsidR="0089699C">
          <w:rPr>
            <w:noProof/>
            <w:webHidden/>
          </w:rPr>
          <w:fldChar w:fldCharType="begin"/>
        </w:r>
        <w:r w:rsidR="0089699C">
          <w:rPr>
            <w:noProof/>
            <w:webHidden/>
          </w:rPr>
          <w:instrText xml:space="preserve"> PAGEREF _Toc336416339 \h </w:instrText>
        </w:r>
        <w:r w:rsidR="0089699C">
          <w:rPr>
            <w:noProof/>
            <w:webHidden/>
          </w:rPr>
        </w:r>
        <w:r w:rsidR="0089699C">
          <w:rPr>
            <w:noProof/>
            <w:webHidden/>
          </w:rPr>
          <w:fldChar w:fldCharType="separate"/>
        </w:r>
        <w:r w:rsidR="0089699C">
          <w:rPr>
            <w:noProof/>
            <w:webHidden/>
          </w:rPr>
          <w:t>8</w:t>
        </w:r>
        <w:r w:rsidR="0089699C">
          <w:rPr>
            <w:noProof/>
            <w:webHidden/>
          </w:rPr>
          <w:fldChar w:fldCharType="end"/>
        </w:r>
      </w:hyperlink>
    </w:p>
    <w:p w14:paraId="6DF2FCFD" w14:textId="77777777" w:rsidR="0089699C" w:rsidRDefault="00347AE7">
      <w:pPr>
        <w:pStyle w:val="TOC2"/>
        <w:rPr>
          <w:rFonts w:ascii="Times New Roman" w:hAnsi="Times New Roman" w:cs="Times New Roman"/>
          <w:noProof/>
          <w:sz w:val="24"/>
          <w:szCs w:val="24"/>
          <w:lang w:val="en-US"/>
        </w:rPr>
      </w:pPr>
      <w:hyperlink w:anchor="_Toc336416340" w:history="1">
        <w:r w:rsidR="0089699C" w:rsidRPr="00087FFA">
          <w:rPr>
            <w:rStyle w:val="Hyperlink"/>
            <w:rFonts w:cs="Arial"/>
            <w:noProof/>
          </w:rPr>
          <w:t>2.4</w:t>
        </w:r>
        <w:r w:rsidR="0089699C">
          <w:rPr>
            <w:rFonts w:ascii="Times New Roman" w:hAnsi="Times New Roman" w:cs="Times New Roman"/>
            <w:noProof/>
            <w:sz w:val="24"/>
            <w:szCs w:val="24"/>
            <w:lang w:val="en-US"/>
          </w:rPr>
          <w:tab/>
        </w:r>
        <w:r w:rsidR="0089699C" w:rsidRPr="00087FFA">
          <w:rPr>
            <w:rStyle w:val="Hyperlink"/>
            <w:rFonts w:cs="Arial"/>
            <w:noProof/>
          </w:rPr>
          <w:t>Selecting an appropriate AIS Service Distribution</w:t>
        </w:r>
        <w:r w:rsidR="0089699C">
          <w:rPr>
            <w:noProof/>
            <w:webHidden/>
          </w:rPr>
          <w:tab/>
        </w:r>
        <w:r w:rsidR="0089699C">
          <w:rPr>
            <w:noProof/>
            <w:webHidden/>
          </w:rPr>
          <w:fldChar w:fldCharType="begin"/>
        </w:r>
        <w:r w:rsidR="0089699C">
          <w:rPr>
            <w:noProof/>
            <w:webHidden/>
          </w:rPr>
          <w:instrText xml:space="preserve"> PAGEREF _Toc336416340 \h </w:instrText>
        </w:r>
        <w:r w:rsidR="0089699C">
          <w:rPr>
            <w:noProof/>
            <w:webHidden/>
          </w:rPr>
        </w:r>
        <w:r w:rsidR="0089699C">
          <w:rPr>
            <w:noProof/>
            <w:webHidden/>
          </w:rPr>
          <w:fldChar w:fldCharType="separate"/>
        </w:r>
        <w:r w:rsidR="0089699C">
          <w:rPr>
            <w:noProof/>
            <w:webHidden/>
          </w:rPr>
          <w:t>8</w:t>
        </w:r>
        <w:r w:rsidR="0089699C">
          <w:rPr>
            <w:noProof/>
            <w:webHidden/>
          </w:rPr>
          <w:fldChar w:fldCharType="end"/>
        </w:r>
      </w:hyperlink>
    </w:p>
    <w:p w14:paraId="1DE05F56" w14:textId="77777777" w:rsidR="0089699C" w:rsidRDefault="00347AE7">
      <w:pPr>
        <w:pStyle w:val="TOC1"/>
        <w:rPr>
          <w:rFonts w:ascii="Times New Roman" w:hAnsi="Times New Roman" w:cs="Times New Roman"/>
          <w:b w:val="0"/>
          <w:bCs w:val="0"/>
          <w:caps w:val="0"/>
          <w:noProof/>
          <w:sz w:val="24"/>
          <w:szCs w:val="24"/>
          <w:lang w:val="en-US"/>
        </w:rPr>
      </w:pPr>
      <w:hyperlink w:anchor="_Toc336416341" w:history="1">
        <w:r w:rsidR="0089699C" w:rsidRPr="00087FFA">
          <w:rPr>
            <w:rStyle w:val="Hyperlink"/>
            <w:rFonts w:cs="Arial"/>
            <w:noProof/>
          </w:rPr>
          <w:t>3</w:t>
        </w:r>
        <w:r w:rsidR="0089699C">
          <w:rPr>
            <w:rFonts w:ascii="Times New Roman" w:hAnsi="Times New Roman" w:cs="Times New Roman"/>
            <w:b w:val="0"/>
            <w:bCs w:val="0"/>
            <w:caps w:val="0"/>
            <w:noProof/>
            <w:sz w:val="24"/>
            <w:szCs w:val="24"/>
            <w:lang w:val="en-US"/>
          </w:rPr>
          <w:tab/>
        </w:r>
        <w:r w:rsidR="0089699C" w:rsidRPr="00087FFA">
          <w:rPr>
            <w:rStyle w:val="Hyperlink"/>
            <w:rFonts w:cs="Arial"/>
            <w:noProof/>
          </w:rPr>
          <w:t>Coverage planning and the AIS Service distribution</w:t>
        </w:r>
        <w:r w:rsidR="0089699C">
          <w:rPr>
            <w:noProof/>
            <w:webHidden/>
          </w:rPr>
          <w:tab/>
        </w:r>
        <w:r w:rsidR="0089699C">
          <w:rPr>
            <w:noProof/>
            <w:webHidden/>
          </w:rPr>
          <w:fldChar w:fldCharType="begin"/>
        </w:r>
        <w:r w:rsidR="0089699C">
          <w:rPr>
            <w:noProof/>
            <w:webHidden/>
          </w:rPr>
          <w:instrText xml:space="preserve"> PAGEREF _Toc336416341 \h </w:instrText>
        </w:r>
        <w:r w:rsidR="0089699C">
          <w:rPr>
            <w:noProof/>
            <w:webHidden/>
          </w:rPr>
        </w:r>
        <w:r w:rsidR="0089699C">
          <w:rPr>
            <w:noProof/>
            <w:webHidden/>
          </w:rPr>
          <w:fldChar w:fldCharType="separate"/>
        </w:r>
        <w:r w:rsidR="0089699C">
          <w:rPr>
            <w:noProof/>
            <w:webHidden/>
          </w:rPr>
          <w:t>10</w:t>
        </w:r>
        <w:r w:rsidR="0089699C">
          <w:rPr>
            <w:noProof/>
            <w:webHidden/>
          </w:rPr>
          <w:fldChar w:fldCharType="end"/>
        </w:r>
      </w:hyperlink>
    </w:p>
    <w:p w14:paraId="43B62F99" w14:textId="77777777" w:rsidR="0089699C" w:rsidRDefault="00347AE7">
      <w:pPr>
        <w:pStyle w:val="TOC2"/>
        <w:rPr>
          <w:rFonts w:ascii="Times New Roman" w:hAnsi="Times New Roman" w:cs="Times New Roman"/>
          <w:noProof/>
          <w:sz w:val="24"/>
          <w:szCs w:val="24"/>
          <w:lang w:val="en-US"/>
        </w:rPr>
      </w:pPr>
      <w:hyperlink w:anchor="_Toc336416342" w:history="1">
        <w:r w:rsidR="0089699C" w:rsidRPr="00087FFA">
          <w:rPr>
            <w:rStyle w:val="Hyperlink"/>
            <w:rFonts w:cs="Arial"/>
            <w:noProof/>
          </w:rPr>
          <w:t>3.1</w:t>
        </w:r>
        <w:r w:rsidR="0089699C">
          <w:rPr>
            <w:rFonts w:ascii="Times New Roman" w:hAnsi="Times New Roman" w:cs="Times New Roman"/>
            <w:noProof/>
            <w:sz w:val="24"/>
            <w:szCs w:val="24"/>
            <w:lang w:val="en-US"/>
          </w:rPr>
          <w:tab/>
        </w:r>
        <w:r w:rsidR="0089699C" w:rsidRPr="00087FFA">
          <w:rPr>
            <w:rStyle w:val="Hyperlink"/>
            <w:rFonts w:cs="Arial"/>
            <w:noProof/>
          </w:rPr>
          <w:t>The concept of the Nominal Coverage Area</w:t>
        </w:r>
        <w:r w:rsidR="0089699C">
          <w:rPr>
            <w:noProof/>
            <w:webHidden/>
          </w:rPr>
          <w:tab/>
        </w:r>
        <w:r w:rsidR="0089699C">
          <w:rPr>
            <w:noProof/>
            <w:webHidden/>
          </w:rPr>
          <w:fldChar w:fldCharType="begin"/>
        </w:r>
        <w:r w:rsidR="0089699C">
          <w:rPr>
            <w:noProof/>
            <w:webHidden/>
          </w:rPr>
          <w:instrText xml:space="preserve"> PAGEREF _Toc336416342 \h </w:instrText>
        </w:r>
        <w:r w:rsidR="0089699C">
          <w:rPr>
            <w:noProof/>
            <w:webHidden/>
          </w:rPr>
        </w:r>
        <w:r w:rsidR="0089699C">
          <w:rPr>
            <w:noProof/>
            <w:webHidden/>
          </w:rPr>
          <w:fldChar w:fldCharType="separate"/>
        </w:r>
        <w:r w:rsidR="0089699C">
          <w:rPr>
            <w:noProof/>
            <w:webHidden/>
          </w:rPr>
          <w:t>10</w:t>
        </w:r>
        <w:r w:rsidR="0089699C">
          <w:rPr>
            <w:noProof/>
            <w:webHidden/>
          </w:rPr>
          <w:fldChar w:fldCharType="end"/>
        </w:r>
      </w:hyperlink>
    </w:p>
    <w:p w14:paraId="3F4CD3C1" w14:textId="77777777" w:rsidR="0089699C" w:rsidRDefault="00347AE7">
      <w:pPr>
        <w:pStyle w:val="TOC3"/>
        <w:rPr>
          <w:rFonts w:ascii="Times New Roman" w:hAnsi="Times New Roman" w:cs="Times New Roman"/>
          <w:sz w:val="24"/>
          <w:szCs w:val="24"/>
          <w:lang w:val="en-US"/>
        </w:rPr>
      </w:pPr>
      <w:hyperlink w:anchor="_Toc336416343" w:history="1">
        <w:r w:rsidR="0089699C" w:rsidRPr="00087FFA">
          <w:rPr>
            <w:rStyle w:val="Hyperlink"/>
            <w:rFonts w:cs="Arial"/>
          </w:rPr>
          <w:t>3.1.1</w:t>
        </w:r>
        <w:r w:rsidR="0089699C">
          <w:rPr>
            <w:rFonts w:ascii="Times New Roman" w:hAnsi="Times New Roman" w:cs="Times New Roman"/>
            <w:sz w:val="24"/>
            <w:szCs w:val="24"/>
            <w:lang w:val="en-US"/>
          </w:rPr>
          <w:tab/>
        </w:r>
        <w:r w:rsidR="0089699C" w:rsidRPr="00087FFA">
          <w:rPr>
            <w:rStyle w:val="Hyperlink"/>
            <w:rFonts w:cs="Arial"/>
          </w:rPr>
          <w:t>Benefits of defining nominal coverage area</w:t>
        </w:r>
        <w:r w:rsidR="0089699C">
          <w:rPr>
            <w:webHidden/>
          </w:rPr>
          <w:tab/>
        </w:r>
        <w:r w:rsidR="0089699C">
          <w:rPr>
            <w:webHidden/>
          </w:rPr>
          <w:fldChar w:fldCharType="begin"/>
        </w:r>
        <w:r w:rsidR="0089699C">
          <w:rPr>
            <w:webHidden/>
          </w:rPr>
          <w:instrText xml:space="preserve"> PAGEREF _Toc336416343 \h </w:instrText>
        </w:r>
        <w:r w:rsidR="0089699C">
          <w:rPr>
            <w:webHidden/>
          </w:rPr>
        </w:r>
        <w:r w:rsidR="0089699C">
          <w:rPr>
            <w:webHidden/>
          </w:rPr>
          <w:fldChar w:fldCharType="separate"/>
        </w:r>
        <w:r w:rsidR="0089699C">
          <w:rPr>
            <w:webHidden/>
          </w:rPr>
          <w:t>10</w:t>
        </w:r>
        <w:r w:rsidR="0089699C">
          <w:rPr>
            <w:webHidden/>
          </w:rPr>
          <w:fldChar w:fldCharType="end"/>
        </w:r>
      </w:hyperlink>
    </w:p>
    <w:p w14:paraId="01645E6C" w14:textId="77777777" w:rsidR="0089699C" w:rsidRDefault="00347AE7">
      <w:pPr>
        <w:pStyle w:val="TOC3"/>
        <w:rPr>
          <w:rFonts w:ascii="Times New Roman" w:hAnsi="Times New Roman" w:cs="Times New Roman"/>
          <w:sz w:val="24"/>
          <w:szCs w:val="24"/>
          <w:lang w:val="en-US"/>
        </w:rPr>
      </w:pPr>
      <w:hyperlink w:anchor="_Toc336416344" w:history="1">
        <w:r w:rsidR="0089699C" w:rsidRPr="00087FFA">
          <w:rPr>
            <w:rStyle w:val="Hyperlink"/>
            <w:rFonts w:cs="Arial"/>
          </w:rPr>
          <w:t>3.1.2</w:t>
        </w:r>
        <w:r w:rsidR="0089699C">
          <w:rPr>
            <w:rFonts w:ascii="Times New Roman" w:hAnsi="Times New Roman" w:cs="Times New Roman"/>
            <w:sz w:val="24"/>
            <w:szCs w:val="24"/>
            <w:lang w:val="en-US"/>
          </w:rPr>
          <w:tab/>
        </w:r>
        <w:r w:rsidR="0089699C" w:rsidRPr="00087FFA">
          <w:rPr>
            <w:rStyle w:val="Hyperlink"/>
            <w:rFonts w:cs="Arial"/>
          </w:rPr>
          <w:t>Definition of nominal coverage areas for the AIS Service</w:t>
        </w:r>
        <w:r w:rsidR="0089699C">
          <w:rPr>
            <w:webHidden/>
          </w:rPr>
          <w:tab/>
        </w:r>
        <w:r w:rsidR="0089699C">
          <w:rPr>
            <w:webHidden/>
          </w:rPr>
          <w:fldChar w:fldCharType="begin"/>
        </w:r>
        <w:r w:rsidR="0089699C">
          <w:rPr>
            <w:webHidden/>
          </w:rPr>
          <w:instrText xml:space="preserve"> PAGEREF _Toc336416344 \h </w:instrText>
        </w:r>
        <w:r w:rsidR="0089699C">
          <w:rPr>
            <w:webHidden/>
          </w:rPr>
        </w:r>
        <w:r w:rsidR="0089699C">
          <w:rPr>
            <w:webHidden/>
          </w:rPr>
          <w:fldChar w:fldCharType="separate"/>
        </w:r>
        <w:r w:rsidR="0089699C">
          <w:rPr>
            <w:webHidden/>
          </w:rPr>
          <w:t>11</w:t>
        </w:r>
        <w:r w:rsidR="0089699C">
          <w:rPr>
            <w:webHidden/>
          </w:rPr>
          <w:fldChar w:fldCharType="end"/>
        </w:r>
      </w:hyperlink>
    </w:p>
    <w:p w14:paraId="0286F768" w14:textId="77777777" w:rsidR="0089699C" w:rsidRDefault="00347AE7">
      <w:pPr>
        <w:pStyle w:val="TOC3"/>
        <w:rPr>
          <w:rFonts w:ascii="Times New Roman" w:hAnsi="Times New Roman" w:cs="Times New Roman"/>
          <w:sz w:val="24"/>
          <w:szCs w:val="24"/>
          <w:lang w:val="en-US"/>
        </w:rPr>
      </w:pPr>
      <w:hyperlink w:anchor="_Toc336416345" w:history="1">
        <w:r w:rsidR="0089699C" w:rsidRPr="00087FFA">
          <w:rPr>
            <w:rStyle w:val="Hyperlink"/>
            <w:rFonts w:cs="Arial"/>
          </w:rPr>
          <w:t>3.1.3</w:t>
        </w:r>
        <w:r w:rsidR="0089699C">
          <w:rPr>
            <w:rFonts w:ascii="Times New Roman" w:hAnsi="Times New Roman" w:cs="Times New Roman"/>
            <w:sz w:val="24"/>
            <w:szCs w:val="24"/>
            <w:lang w:val="en-US"/>
          </w:rPr>
          <w:tab/>
        </w:r>
        <w:r w:rsidR="0089699C" w:rsidRPr="00087FFA">
          <w:rPr>
            <w:rStyle w:val="Hyperlink"/>
            <w:rFonts w:cs="Arial"/>
          </w:rPr>
          <w:t>Receive Nominal Coverage Area vs. Transmit Nominal Coverage Area</w:t>
        </w:r>
        <w:r w:rsidR="0089699C">
          <w:rPr>
            <w:webHidden/>
          </w:rPr>
          <w:tab/>
        </w:r>
        <w:r w:rsidR="0089699C">
          <w:rPr>
            <w:webHidden/>
          </w:rPr>
          <w:fldChar w:fldCharType="begin"/>
        </w:r>
        <w:r w:rsidR="0089699C">
          <w:rPr>
            <w:webHidden/>
          </w:rPr>
          <w:instrText xml:space="preserve"> PAGEREF _Toc336416345 \h </w:instrText>
        </w:r>
        <w:r w:rsidR="0089699C">
          <w:rPr>
            <w:webHidden/>
          </w:rPr>
        </w:r>
        <w:r w:rsidR="0089699C">
          <w:rPr>
            <w:webHidden/>
          </w:rPr>
          <w:fldChar w:fldCharType="separate"/>
        </w:r>
        <w:r w:rsidR="0089699C">
          <w:rPr>
            <w:webHidden/>
          </w:rPr>
          <w:t>12</w:t>
        </w:r>
        <w:r w:rsidR="0089699C">
          <w:rPr>
            <w:webHidden/>
          </w:rPr>
          <w:fldChar w:fldCharType="end"/>
        </w:r>
      </w:hyperlink>
    </w:p>
    <w:p w14:paraId="0ECDFDAB" w14:textId="77777777" w:rsidR="0089699C" w:rsidRDefault="00347AE7">
      <w:pPr>
        <w:pStyle w:val="TOC2"/>
        <w:rPr>
          <w:rFonts w:ascii="Times New Roman" w:hAnsi="Times New Roman" w:cs="Times New Roman"/>
          <w:noProof/>
          <w:sz w:val="24"/>
          <w:szCs w:val="24"/>
          <w:lang w:val="en-US"/>
        </w:rPr>
      </w:pPr>
      <w:hyperlink w:anchor="_Toc336416346" w:history="1">
        <w:r w:rsidR="0089699C" w:rsidRPr="00087FFA">
          <w:rPr>
            <w:rStyle w:val="Hyperlink"/>
            <w:rFonts w:cs="Arial"/>
            <w:noProof/>
          </w:rPr>
          <w:t>3.2</w:t>
        </w:r>
        <w:r w:rsidR="0089699C">
          <w:rPr>
            <w:rFonts w:ascii="Times New Roman" w:hAnsi="Times New Roman" w:cs="Times New Roman"/>
            <w:noProof/>
            <w:sz w:val="24"/>
            <w:szCs w:val="24"/>
            <w:lang w:val="en-US"/>
          </w:rPr>
          <w:tab/>
        </w:r>
        <w:r w:rsidR="0089699C" w:rsidRPr="00087FFA">
          <w:rPr>
            <w:rStyle w:val="Hyperlink"/>
            <w:rFonts w:cs="Arial"/>
            <w:noProof/>
          </w:rPr>
          <w:t>Directional RF antenna usage and the AIS Sector concept</w:t>
        </w:r>
        <w:r w:rsidR="0089699C">
          <w:rPr>
            <w:noProof/>
            <w:webHidden/>
          </w:rPr>
          <w:tab/>
        </w:r>
        <w:r w:rsidR="0089699C">
          <w:rPr>
            <w:noProof/>
            <w:webHidden/>
          </w:rPr>
          <w:fldChar w:fldCharType="begin"/>
        </w:r>
        <w:r w:rsidR="0089699C">
          <w:rPr>
            <w:noProof/>
            <w:webHidden/>
          </w:rPr>
          <w:instrText xml:space="preserve"> PAGEREF _Toc336416346 \h </w:instrText>
        </w:r>
        <w:r w:rsidR="0089699C">
          <w:rPr>
            <w:noProof/>
            <w:webHidden/>
          </w:rPr>
        </w:r>
        <w:r w:rsidR="0089699C">
          <w:rPr>
            <w:noProof/>
            <w:webHidden/>
          </w:rPr>
          <w:fldChar w:fldCharType="separate"/>
        </w:r>
        <w:r w:rsidR="0089699C">
          <w:rPr>
            <w:noProof/>
            <w:webHidden/>
          </w:rPr>
          <w:t>13</w:t>
        </w:r>
        <w:r w:rsidR="0089699C">
          <w:rPr>
            <w:noProof/>
            <w:webHidden/>
          </w:rPr>
          <w:fldChar w:fldCharType="end"/>
        </w:r>
      </w:hyperlink>
    </w:p>
    <w:p w14:paraId="0F894088" w14:textId="77777777" w:rsidR="0089699C" w:rsidRDefault="00347AE7">
      <w:pPr>
        <w:pStyle w:val="TOC3"/>
        <w:rPr>
          <w:rFonts w:ascii="Times New Roman" w:hAnsi="Times New Roman" w:cs="Times New Roman"/>
          <w:sz w:val="24"/>
          <w:szCs w:val="24"/>
          <w:lang w:val="en-US"/>
        </w:rPr>
      </w:pPr>
      <w:hyperlink w:anchor="_Toc336416347" w:history="1">
        <w:r w:rsidR="0089699C" w:rsidRPr="00087FFA">
          <w:rPr>
            <w:rStyle w:val="Hyperlink"/>
            <w:rFonts w:cs="Arial"/>
          </w:rPr>
          <w:t>3.2.1</w:t>
        </w:r>
        <w:r w:rsidR="0089699C">
          <w:rPr>
            <w:rFonts w:ascii="Times New Roman" w:hAnsi="Times New Roman" w:cs="Times New Roman"/>
            <w:sz w:val="24"/>
            <w:szCs w:val="24"/>
            <w:lang w:val="en-US"/>
          </w:rPr>
          <w:tab/>
        </w:r>
        <w:r w:rsidR="0089699C" w:rsidRPr="00087FFA">
          <w:rPr>
            <w:rStyle w:val="Hyperlink"/>
            <w:rFonts w:cs="Arial"/>
          </w:rPr>
          <w:t>Introduction</w:t>
        </w:r>
        <w:r w:rsidR="0089699C">
          <w:rPr>
            <w:webHidden/>
          </w:rPr>
          <w:tab/>
        </w:r>
        <w:r w:rsidR="0089699C">
          <w:rPr>
            <w:webHidden/>
          </w:rPr>
          <w:fldChar w:fldCharType="begin"/>
        </w:r>
        <w:r w:rsidR="0089699C">
          <w:rPr>
            <w:webHidden/>
          </w:rPr>
          <w:instrText xml:space="preserve"> PAGEREF _Toc336416347 \h </w:instrText>
        </w:r>
        <w:r w:rsidR="0089699C">
          <w:rPr>
            <w:webHidden/>
          </w:rPr>
        </w:r>
        <w:r w:rsidR="0089699C">
          <w:rPr>
            <w:webHidden/>
          </w:rPr>
          <w:fldChar w:fldCharType="separate"/>
        </w:r>
        <w:r w:rsidR="0089699C">
          <w:rPr>
            <w:webHidden/>
          </w:rPr>
          <w:t>13</w:t>
        </w:r>
        <w:r w:rsidR="0089699C">
          <w:rPr>
            <w:webHidden/>
          </w:rPr>
          <w:fldChar w:fldCharType="end"/>
        </w:r>
      </w:hyperlink>
    </w:p>
    <w:p w14:paraId="1F7D5D77" w14:textId="77777777" w:rsidR="0089699C" w:rsidRDefault="00347AE7">
      <w:pPr>
        <w:pStyle w:val="TOC3"/>
        <w:rPr>
          <w:rFonts w:ascii="Times New Roman" w:hAnsi="Times New Roman" w:cs="Times New Roman"/>
          <w:sz w:val="24"/>
          <w:szCs w:val="24"/>
          <w:lang w:val="en-US"/>
        </w:rPr>
      </w:pPr>
      <w:hyperlink w:anchor="_Toc336416348" w:history="1">
        <w:r w:rsidR="0089699C" w:rsidRPr="00087FFA">
          <w:rPr>
            <w:rStyle w:val="Hyperlink"/>
            <w:rFonts w:cs="Arial"/>
          </w:rPr>
          <w:t>3.2.2</w:t>
        </w:r>
        <w:r w:rsidR="0089699C">
          <w:rPr>
            <w:rFonts w:ascii="Times New Roman" w:hAnsi="Times New Roman" w:cs="Times New Roman"/>
            <w:sz w:val="24"/>
            <w:szCs w:val="24"/>
            <w:lang w:val="en-US"/>
          </w:rPr>
          <w:tab/>
        </w:r>
        <w:r w:rsidR="0089699C" w:rsidRPr="00087FFA">
          <w:rPr>
            <w:rStyle w:val="Hyperlink"/>
            <w:rFonts w:cs="Arial"/>
          </w:rPr>
          <w:t>Benefits of sectorized AIS-PCU coverage</w:t>
        </w:r>
        <w:r w:rsidR="0089699C">
          <w:rPr>
            <w:webHidden/>
          </w:rPr>
          <w:tab/>
        </w:r>
        <w:r w:rsidR="0089699C">
          <w:rPr>
            <w:webHidden/>
          </w:rPr>
          <w:fldChar w:fldCharType="begin"/>
        </w:r>
        <w:r w:rsidR="0089699C">
          <w:rPr>
            <w:webHidden/>
          </w:rPr>
          <w:instrText xml:space="preserve"> PAGEREF _Toc336416348 \h </w:instrText>
        </w:r>
        <w:r w:rsidR="0089699C">
          <w:rPr>
            <w:webHidden/>
          </w:rPr>
        </w:r>
        <w:r w:rsidR="0089699C">
          <w:rPr>
            <w:webHidden/>
          </w:rPr>
          <w:fldChar w:fldCharType="separate"/>
        </w:r>
        <w:r w:rsidR="0089699C">
          <w:rPr>
            <w:webHidden/>
          </w:rPr>
          <w:t>13</w:t>
        </w:r>
        <w:r w:rsidR="0089699C">
          <w:rPr>
            <w:webHidden/>
          </w:rPr>
          <w:fldChar w:fldCharType="end"/>
        </w:r>
      </w:hyperlink>
    </w:p>
    <w:p w14:paraId="277754F8" w14:textId="77777777" w:rsidR="0089699C" w:rsidRDefault="00347AE7">
      <w:pPr>
        <w:pStyle w:val="TOC3"/>
        <w:rPr>
          <w:rFonts w:ascii="Times New Roman" w:hAnsi="Times New Roman" w:cs="Times New Roman"/>
          <w:sz w:val="24"/>
          <w:szCs w:val="24"/>
          <w:lang w:val="en-US"/>
        </w:rPr>
      </w:pPr>
      <w:hyperlink w:anchor="_Toc336416349" w:history="1">
        <w:r w:rsidR="0089699C" w:rsidRPr="00087FFA">
          <w:rPr>
            <w:rStyle w:val="Hyperlink"/>
            <w:rFonts w:cs="Arial"/>
          </w:rPr>
          <w:t>3.2.3</w:t>
        </w:r>
        <w:r w:rsidR="0089699C">
          <w:rPr>
            <w:rFonts w:ascii="Times New Roman" w:hAnsi="Times New Roman" w:cs="Times New Roman"/>
            <w:sz w:val="24"/>
            <w:szCs w:val="24"/>
            <w:lang w:val="en-US"/>
          </w:rPr>
          <w:tab/>
        </w:r>
        <w:r w:rsidR="0089699C" w:rsidRPr="00087FFA">
          <w:rPr>
            <w:rStyle w:val="Hyperlink"/>
            <w:rFonts w:cs="Arial"/>
          </w:rPr>
          <w:t>Definitions for the sectorized AIS-PCU coverage</w:t>
        </w:r>
        <w:r w:rsidR="0089699C">
          <w:rPr>
            <w:webHidden/>
          </w:rPr>
          <w:tab/>
        </w:r>
        <w:r w:rsidR="0089699C">
          <w:rPr>
            <w:webHidden/>
          </w:rPr>
          <w:fldChar w:fldCharType="begin"/>
        </w:r>
        <w:r w:rsidR="0089699C">
          <w:rPr>
            <w:webHidden/>
          </w:rPr>
          <w:instrText xml:space="preserve"> PAGEREF _Toc336416349 \h </w:instrText>
        </w:r>
        <w:r w:rsidR="0089699C">
          <w:rPr>
            <w:webHidden/>
          </w:rPr>
        </w:r>
        <w:r w:rsidR="0089699C">
          <w:rPr>
            <w:webHidden/>
          </w:rPr>
          <w:fldChar w:fldCharType="separate"/>
        </w:r>
        <w:r w:rsidR="0089699C">
          <w:rPr>
            <w:webHidden/>
          </w:rPr>
          <w:t>13</w:t>
        </w:r>
        <w:r w:rsidR="0089699C">
          <w:rPr>
            <w:webHidden/>
          </w:rPr>
          <w:fldChar w:fldCharType="end"/>
        </w:r>
      </w:hyperlink>
    </w:p>
    <w:p w14:paraId="280368CD" w14:textId="77777777" w:rsidR="0089699C" w:rsidRDefault="00347AE7">
      <w:pPr>
        <w:pStyle w:val="TOC2"/>
        <w:rPr>
          <w:rFonts w:ascii="Times New Roman" w:hAnsi="Times New Roman" w:cs="Times New Roman"/>
          <w:noProof/>
          <w:sz w:val="24"/>
          <w:szCs w:val="24"/>
          <w:lang w:val="en-US"/>
        </w:rPr>
      </w:pPr>
      <w:hyperlink w:anchor="_Toc336416350" w:history="1">
        <w:r w:rsidR="0089699C" w:rsidRPr="00087FFA">
          <w:rPr>
            <w:rStyle w:val="Hyperlink"/>
            <w:rFonts w:cs="Arial"/>
            <w:noProof/>
          </w:rPr>
          <w:t>3.3</w:t>
        </w:r>
        <w:r w:rsidR="0089699C">
          <w:rPr>
            <w:rFonts w:ascii="Times New Roman" w:hAnsi="Times New Roman" w:cs="Times New Roman"/>
            <w:noProof/>
            <w:sz w:val="24"/>
            <w:szCs w:val="24"/>
            <w:lang w:val="en-US"/>
          </w:rPr>
          <w:tab/>
        </w:r>
        <w:r w:rsidR="0089699C" w:rsidRPr="00087FFA">
          <w:rPr>
            <w:rStyle w:val="Hyperlink"/>
            <w:rFonts w:cs="Arial"/>
            <w:noProof/>
          </w:rPr>
          <w:t>Generic examples of the nominal coverage area and of the AIS sector concept</w:t>
        </w:r>
        <w:r w:rsidR="0089699C">
          <w:rPr>
            <w:noProof/>
            <w:webHidden/>
          </w:rPr>
          <w:tab/>
        </w:r>
        <w:r w:rsidR="0089699C">
          <w:rPr>
            <w:noProof/>
            <w:webHidden/>
          </w:rPr>
          <w:fldChar w:fldCharType="begin"/>
        </w:r>
        <w:r w:rsidR="0089699C">
          <w:rPr>
            <w:noProof/>
            <w:webHidden/>
          </w:rPr>
          <w:instrText xml:space="preserve"> PAGEREF _Toc336416350 \h </w:instrText>
        </w:r>
        <w:r w:rsidR="0089699C">
          <w:rPr>
            <w:noProof/>
            <w:webHidden/>
          </w:rPr>
        </w:r>
        <w:r w:rsidR="0089699C">
          <w:rPr>
            <w:noProof/>
            <w:webHidden/>
          </w:rPr>
          <w:fldChar w:fldCharType="separate"/>
        </w:r>
        <w:r w:rsidR="0089699C">
          <w:rPr>
            <w:noProof/>
            <w:webHidden/>
          </w:rPr>
          <w:t>14</w:t>
        </w:r>
        <w:r w:rsidR="0089699C">
          <w:rPr>
            <w:noProof/>
            <w:webHidden/>
          </w:rPr>
          <w:fldChar w:fldCharType="end"/>
        </w:r>
      </w:hyperlink>
    </w:p>
    <w:p w14:paraId="25D8533C" w14:textId="77777777" w:rsidR="0089699C" w:rsidRDefault="00347AE7">
      <w:pPr>
        <w:pStyle w:val="TOC2"/>
        <w:rPr>
          <w:rFonts w:ascii="Times New Roman" w:hAnsi="Times New Roman" w:cs="Times New Roman"/>
          <w:noProof/>
          <w:sz w:val="24"/>
          <w:szCs w:val="24"/>
          <w:lang w:val="en-US"/>
        </w:rPr>
      </w:pPr>
      <w:hyperlink w:anchor="_Toc336416351" w:history="1">
        <w:r w:rsidR="0089699C" w:rsidRPr="00087FFA">
          <w:rPr>
            <w:rStyle w:val="Hyperlink"/>
            <w:rFonts w:cs="Arial"/>
            <w:noProof/>
          </w:rPr>
          <w:t>3.4</w:t>
        </w:r>
        <w:r w:rsidR="0089699C">
          <w:rPr>
            <w:rFonts w:ascii="Times New Roman" w:hAnsi="Times New Roman" w:cs="Times New Roman"/>
            <w:noProof/>
            <w:sz w:val="24"/>
            <w:szCs w:val="24"/>
            <w:lang w:val="en-US"/>
          </w:rPr>
          <w:tab/>
        </w:r>
        <w:r w:rsidR="0089699C" w:rsidRPr="00087FFA">
          <w:rPr>
            <w:rStyle w:val="Hyperlink"/>
            <w:rFonts w:cs="Arial"/>
            <w:noProof/>
          </w:rPr>
          <w:t>Garbling mitigation using dual coverage and AIS Sectors</w:t>
        </w:r>
        <w:r w:rsidR="0089699C">
          <w:rPr>
            <w:noProof/>
            <w:webHidden/>
          </w:rPr>
          <w:tab/>
        </w:r>
        <w:r w:rsidR="0089699C">
          <w:rPr>
            <w:noProof/>
            <w:webHidden/>
          </w:rPr>
          <w:fldChar w:fldCharType="begin"/>
        </w:r>
        <w:r w:rsidR="0089699C">
          <w:rPr>
            <w:noProof/>
            <w:webHidden/>
          </w:rPr>
          <w:instrText xml:space="preserve"> PAGEREF _Toc336416351 \h </w:instrText>
        </w:r>
        <w:r w:rsidR="0089699C">
          <w:rPr>
            <w:noProof/>
            <w:webHidden/>
          </w:rPr>
        </w:r>
        <w:r w:rsidR="0089699C">
          <w:rPr>
            <w:noProof/>
            <w:webHidden/>
          </w:rPr>
          <w:fldChar w:fldCharType="separate"/>
        </w:r>
        <w:r w:rsidR="0089699C">
          <w:rPr>
            <w:noProof/>
            <w:webHidden/>
          </w:rPr>
          <w:t>17</w:t>
        </w:r>
        <w:r w:rsidR="0089699C">
          <w:rPr>
            <w:noProof/>
            <w:webHidden/>
          </w:rPr>
          <w:fldChar w:fldCharType="end"/>
        </w:r>
      </w:hyperlink>
    </w:p>
    <w:p w14:paraId="76FDDCF4" w14:textId="77777777" w:rsidR="0089699C" w:rsidRDefault="00347AE7">
      <w:pPr>
        <w:pStyle w:val="TOC2"/>
        <w:rPr>
          <w:rFonts w:ascii="Times New Roman" w:hAnsi="Times New Roman" w:cs="Times New Roman"/>
          <w:noProof/>
          <w:sz w:val="24"/>
          <w:szCs w:val="24"/>
          <w:lang w:val="en-US"/>
        </w:rPr>
      </w:pPr>
      <w:hyperlink w:anchor="_Toc336416352" w:history="1">
        <w:r w:rsidR="0089699C" w:rsidRPr="00087FFA">
          <w:rPr>
            <w:rStyle w:val="Hyperlink"/>
            <w:rFonts w:cs="Arial"/>
            <w:noProof/>
          </w:rPr>
          <w:t>3.5</w:t>
        </w:r>
        <w:r w:rsidR="0089699C">
          <w:rPr>
            <w:rFonts w:ascii="Times New Roman" w:hAnsi="Times New Roman" w:cs="Times New Roman"/>
            <w:noProof/>
            <w:sz w:val="24"/>
            <w:szCs w:val="24"/>
            <w:lang w:val="en-US"/>
          </w:rPr>
          <w:tab/>
        </w:r>
        <w:r w:rsidR="0089699C" w:rsidRPr="00087FFA">
          <w:rPr>
            <w:rStyle w:val="Hyperlink"/>
            <w:rFonts w:cs="Arial"/>
            <w:noProof/>
          </w:rPr>
          <w:t>AIS-PSS site planning for AIS VDL loading-friendly transmissions</w:t>
        </w:r>
        <w:r w:rsidR="0089699C">
          <w:rPr>
            <w:noProof/>
            <w:webHidden/>
          </w:rPr>
          <w:tab/>
        </w:r>
        <w:r w:rsidR="0089699C">
          <w:rPr>
            <w:noProof/>
            <w:webHidden/>
          </w:rPr>
          <w:fldChar w:fldCharType="begin"/>
        </w:r>
        <w:r w:rsidR="0089699C">
          <w:rPr>
            <w:noProof/>
            <w:webHidden/>
          </w:rPr>
          <w:instrText xml:space="preserve"> PAGEREF _Toc336416352 \h </w:instrText>
        </w:r>
        <w:r w:rsidR="0089699C">
          <w:rPr>
            <w:noProof/>
            <w:webHidden/>
          </w:rPr>
        </w:r>
        <w:r w:rsidR="0089699C">
          <w:rPr>
            <w:noProof/>
            <w:webHidden/>
          </w:rPr>
          <w:fldChar w:fldCharType="separate"/>
        </w:r>
        <w:r w:rsidR="0089699C">
          <w:rPr>
            <w:noProof/>
            <w:webHidden/>
          </w:rPr>
          <w:t>17</w:t>
        </w:r>
        <w:r w:rsidR="0089699C">
          <w:rPr>
            <w:noProof/>
            <w:webHidden/>
          </w:rPr>
          <w:fldChar w:fldCharType="end"/>
        </w:r>
      </w:hyperlink>
    </w:p>
    <w:p w14:paraId="04126F06" w14:textId="77777777" w:rsidR="0089699C" w:rsidRDefault="00347AE7">
      <w:pPr>
        <w:pStyle w:val="TOC3"/>
        <w:rPr>
          <w:rFonts w:ascii="Times New Roman" w:hAnsi="Times New Roman" w:cs="Times New Roman"/>
          <w:sz w:val="24"/>
          <w:szCs w:val="24"/>
          <w:lang w:val="en-US"/>
        </w:rPr>
      </w:pPr>
      <w:hyperlink w:anchor="_Toc336416353" w:history="1">
        <w:r w:rsidR="0089699C" w:rsidRPr="00087FFA">
          <w:rPr>
            <w:rStyle w:val="Hyperlink"/>
            <w:rFonts w:cs="Arial"/>
          </w:rPr>
          <w:t>3.5.1</w:t>
        </w:r>
        <w:r w:rsidR="0089699C">
          <w:rPr>
            <w:rFonts w:ascii="Times New Roman" w:hAnsi="Times New Roman" w:cs="Times New Roman"/>
            <w:sz w:val="24"/>
            <w:szCs w:val="24"/>
            <w:lang w:val="en-US"/>
          </w:rPr>
          <w:tab/>
        </w:r>
        <w:r w:rsidR="0089699C" w:rsidRPr="00087FFA">
          <w:rPr>
            <w:rStyle w:val="Hyperlink"/>
            <w:rFonts w:cs="Arial"/>
          </w:rPr>
          <w:t>Use of AIS sectors with low antenna heights</w:t>
        </w:r>
        <w:r w:rsidR="0089699C">
          <w:rPr>
            <w:webHidden/>
          </w:rPr>
          <w:tab/>
        </w:r>
        <w:r w:rsidR="0089699C">
          <w:rPr>
            <w:webHidden/>
          </w:rPr>
          <w:fldChar w:fldCharType="begin"/>
        </w:r>
        <w:r w:rsidR="0089699C">
          <w:rPr>
            <w:webHidden/>
          </w:rPr>
          <w:instrText xml:space="preserve"> PAGEREF _Toc336416353 \h </w:instrText>
        </w:r>
        <w:r w:rsidR="0089699C">
          <w:rPr>
            <w:webHidden/>
          </w:rPr>
        </w:r>
        <w:r w:rsidR="0089699C">
          <w:rPr>
            <w:webHidden/>
          </w:rPr>
          <w:fldChar w:fldCharType="separate"/>
        </w:r>
        <w:r w:rsidR="0089699C">
          <w:rPr>
            <w:webHidden/>
          </w:rPr>
          <w:t>17</w:t>
        </w:r>
        <w:r w:rsidR="0089699C">
          <w:rPr>
            <w:webHidden/>
          </w:rPr>
          <w:fldChar w:fldCharType="end"/>
        </w:r>
      </w:hyperlink>
    </w:p>
    <w:p w14:paraId="5239E41D" w14:textId="77777777" w:rsidR="0089699C" w:rsidRDefault="00347AE7">
      <w:pPr>
        <w:pStyle w:val="TOC3"/>
        <w:rPr>
          <w:rFonts w:ascii="Times New Roman" w:hAnsi="Times New Roman" w:cs="Times New Roman"/>
          <w:sz w:val="24"/>
          <w:szCs w:val="24"/>
          <w:lang w:val="en-US"/>
        </w:rPr>
      </w:pPr>
      <w:hyperlink w:anchor="_Toc336416354" w:history="1">
        <w:r w:rsidR="0089699C" w:rsidRPr="00087FFA">
          <w:rPr>
            <w:rStyle w:val="Hyperlink"/>
            <w:rFonts w:cs="Arial"/>
          </w:rPr>
          <w:t>3.5.2</w:t>
        </w:r>
        <w:r w:rsidR="0089699C">
          <w:rPr>
            <w:rFonts w:ascii="Times New Roman" w:hAnsi="Times New Roman" w:cs="Times New Roman"/>
            <w:sz w:val="24"/>
            <w:szCs w:val="24"/>
            <w:lang w:val="en-US"/>
          </w:rPr>
          <w:tab/>
        </w:r>
        <w:r w:rsidR="0089699C" w:rsidRPr="00087FFA">
          <w:rPr>
            <w:rStyle w:val="Hyperlink"/>
            <w:rFonts w:cs="Arial"/>
          </w:rPr>
          <w:t>The pooling concept for confined coverage areas</w:t>
        </w:r>
        <w:r w:rsidR="0089699C">
          <w:rPr>
            <w:webHidden/>
          </w:rPr>
          <w:tab/>
        </w:r>
        <w:r w:rsidR="0089699C">
          <w:rPr>
            <w:webHidden/>
          </w:rPr>
          <w:fldChar w:fldCharType="begin"/>
        </w:r>
        <w:r w:rsidR="0089699C">
          <w:rPr>
            <w:webHidden/>
          </w:rPr>
          <w:instrText xml:space="preserve"> PAGEREF _Toc336416354 \h </w:instrText>
        </w:r>
        <w:r w:rsidR="0089699C">
          <w:rPr>
            <w:webHidden/>
          </w:rPr>
        </w:r>
        <w:r w:rsidR="0089699C">
          <w:rPr>
            <w:webHidden/>
          </w:rPr>
          <w:fldChar w:fldCharType="separate"/>
        </w:r>
        <w:r w:rsidR="0089699C">
          <w:rPr>
            <w:webHidden/>
          </w:rPr>
          <w:t>17</w:t>
        </w:r>
        <w:r w:rsidR="0089699C">
          <w:rPr>
            <w:webHidden/>
          </w:rPr>
          <w:fldChar w:fldCharType="end"/>
        </w:r>
      </w:hyperlink>
    </w:p>
    <w:p w14:paraId="11F10973" w14:textId="77777777" w:rsidR="0089699C" w:rsidRDefault="00347AE7">
      <w:pPr>
        <w:pStyle w:val="TOC1"/>
        <w:rPr>
          <w:rFonts w:ascii="Times New Roman" w:hAnsi="Times New Roman" w:cs="Times New Roman"/>
          <w:b w:val="0"/>
          <w:bCs w:val="0"/>
          <w:caps w:val="0"/>
          <w:noProof/>
          <w:sz w:val="24"/>
          <w:szCs w:val="24"/>
          <w:lang w:val="en-US"/>
        </w:rPr>
      </w:pPr>
      <w:hyperlink w:anchor="_Toc336416355" w:history="1">
        <w:r w:rsidR="0089699C" w:rsidRPr="00087FFA">
          <w:rPr>
            <w:rStyle w:val="Hyperlink"/>
            <w:rFonts w:cs="Arial"/>
            <w:noProof/>
          </w:rPr>
          <w:t>4</w:t>
        </w:r>
        <w:r w:rsidR="0089699C">
          <w:rPr>
            <w:rFonts w:ascii="Times New Roman" w:hAnsi="Times New Roman" w:cs="Times New Roman"/>
            <w:b w:val="0"/>
            <w:bCs w:val="0"/>
            <w:caps w:val="0"/>
            <w:noProof/>
            <w:sz w:val="24"/>
            <w:szCs w:val="24"/>
            <w:lang w:val="en-US"/>
          </w:rPr>
          <w:tab/>
        </w:r>
        <w:r w:rsidR="0089699C" w:rsidRPr="00087FFA">
          <w:rPr>
            <w:rStyle w:val="Hyperlink"/>
            <w:rFonts w:cs="Arial"/>
            <w:noProof/>
          </w:rPr>
          <w:t>Location options of the AIS-PCU functionality</w:t>
        </w:r>
        <w:r w:rsidR="0089699C">
          <w:rPr>
            <w:noProof/>
            <w:webHidden/>
          </w:rPr>
          <w:tab/>
        </w:r>
        <w:r w:rsidR="0089699C">
          <w:rPr>
            <w:noProof/>
            <w:webHidden/>
          </w:rPr>
          <w:fldChar w:fldCharType="begin"/>
        </w:r>
        <w:r w:rsidR="0089699C">
          <w:rPr>
            <w:noProof/>
            <w:webHidden/>
          </w:rPr>
          <w:instrText xml:space="preserve"> PAGEREF _Toc336416355 \h </w:instrText>
        </w:r>
        <w:r w:rsidR="0089699C">
          <w:rPr>
            <w:noProof/>
            <w:webHidden/>
          </w:rPr>
        </w:r>
        <w:r w:rsidR="0089699C">
          <w:rPr>
            <w:noProof/>
            <w:webHidden/>
          </w:rPr>
          <w:fldChar w:fldCharType="separate"/>
        </w:r>
        <w:r w:rsidR="0089699C">
          <w:rPr>
            <w:noProof/>
            <w:webHidden/>
          </w:rPr>
          <w:t>17</w:t>
        </w:r>
        <w:r w:rsidR="0089699C">
          <w:rPr>
            <w:noProof/>
            <w:webHidden/>
          </w:rPr>
          <w:fldChar w:fldCharType="end"/>
        </w:r>
      </w:hyperlink>
    </w:p>
    <w:p w14:paraId="67043D3E" w14:textId="77777777" w:rsidR="0089699C" w:rsidRDefault="00347AE7">
      <w:pPr>
        <w:pStyle w:val="TOC2"/>
        <w:rPr>
          <w:rFonts w:ascii="Times New Roman" w:hAnsi="Times New Roman" w:cs="Times New Roman"/>
          <w:noProof/>
          <w:sz w:val="24"/>
          <w:szCs w:val="24"/>
          <w:lang w:val="en-US"/>
        </w:rPr>
      </w:pPr>
      <w:hyperlink w:anchor="_Toc336416356" w:history="1">
        <w:r w:rsidR="0089699C" w:rsidRPr="00087FFA">
          <w:rPr>
            <w:rStyle w:val="Hyperlink"/>
            <w:rFonts w:cs="Arial"/>
            <w:noProof/>
          </w:rPr>
          <w:t>4.1</w:t>
        </w:r>
        <w:r w:rsidR="0089699C">
          <w:rPr>
            <w:rFonts w:ascii="Times New Roman" w:hAnsi="Times New Roman" w:cs="Times New Roman"/>
            <w:noProof/>
            <w:sz w:val="24"/>
            <w:szCs w:val="24"/>
            <w:lang w:val="en-US"/>
          </w:rPr>
          <w:tab/>
        </w:r>
        <w:r w:rsidR="0089699C" w:rsidRPr="00087FFA">
          <w:rPr>
            <w:rStyle w:val="Hyperlink"/>
            <w:rFonts w:cs="Arial"/>
            <w:noProof/>
          </w:rPr>
          <w:t>Remote site location vs. node-site location of the AIS-PCU</w:t>
        </w:r>
        <w:r w:rsidR="0089699C">
          <w:rPr>
            <w:noProof/>
            <w:webHidden/>
          </w:rPr>
          <w:tab/>
        </w:r>
        <w:r w:rsidR="0089699C">
          <w:rPr>
            <w:noProof/>
            <w:webHidden/>
          </w:rPr>
          <w:fldChar w:fldCharType="begin"/>
        </w:r>
        <w:r w:rsidR="0089699C">
          <w:rPr>
            <w:noProof/>
            <w:webHidden/>
          </w:rPr>
          <w:instrText xml:space="preserve"> PAGEREF _Toc336416356 \h </w:instrText>
        </w:r>
        <w:r w:rsidR="0089699C">
          <w:rPr>
            <w:noProof/>
            <w:webHidden/>
          </w:rPr>
        </w:r>
        <w:r w:rsidR="0089699C">
          <w:rPr>
            <w:noProof/>
            <w:webHidden/>
          </w:rPr>
          <w:fldChar w:fldCharType="separate"/>
        </w:r>
        <w:r w:rsidR="0089699C">
          <w:rPr>
            <w:noProof/>
            <w:webHidden/>
          </w:rPr>
          <w:t>17</w:t>
        </w:r>
        <w:r w:rsidR="0089699C">
          <w:rPr>
            <w:noProof/>
            <w:webHidden/>
          </w:rPr>
          <w:fldChar w:fldCharType="end"/>
        </w:r>
      </w:hyperlink>
    </w:p>
    <w:p w14:paraId="28AE63C5" w14:textId="77777777" w:rsidR="0089699C" w:rsidRDefault="00347AE7">
      <w:pPr>
        <w:pStyle w:val="TOC2"/>
        <w:rPr>
          <w:rFonts w:ascii="Times New Roman" w:hAnsi="Times New Roman" w:cs="Times New Roman"/>
          <w:noProof/>
          <w:sz w:val="24"/>
          <w:szCs w:val="24"/>
          <w:lang w:val="en-US"/>
        </w:rPr>
      </w:pPr>
      <w:hyperlink w:anchor="_Toc336416357" w:history="1">
        <w:r w:rsidR="0089699C" w:rsidRPr="00087FFA">
          <w:rPr>
            <w:rStyle w:val="Hyperlink"/>
            <w:rFonts w:cs="Arial"/>
            <w:noProof/>
          </w:rPr>
          <w:t>4.2</w:t>
        </w:r>
        <w:r w:rsidR="0089699C">
          <w:rPr>
            <w:rFonts w:ascii="Times New Roman" w:hAnsi="Times New Roman" w:cs="Times New Roman"/>
            <w:noProof/>
            <w:sz w:val="24"/>
            <w:szCs w:val="24"/>
            <w:lang w:val="en-US"/>
          </w:rPr>
          <w:tab/>
        </w:r>
        <w:r w:rsidR="0089699C" w:rsidRPr="00087FFA">
          <w:rPr>
            <w:rStyle w:val="Hyperlink"/>
            <w:rFonts w:cs="Arial"/>
            <w:noProof/>
          </w:rPr>
          <w:t>Dependent Mode vs. Independent Mode of AIS Base station</w:t>
        </w:r>
        <w:r w:rsidR="0089699C">
          <w:rPr>
            <w:noProof/>
            <w:webHidden/>
          </w:rPr>
          <w:tab/>
        </w:r>
        <w:r w:rsidR="0089699C">
          <w:rPr>
            <w:noProof/>
            <w:webHidden/>
          </w:rPr>
          <w:fldChar w:fldCharType="begin"/>
        </w:r>
        <w:r w:rsidR="0089699C">
          <w:rPr>
            <w:noProof/>
            <w:webHidden/>
          </w:rPr>
          <w:instrText xml:space="preserve"> PAGEREF _Toc336416357 \h </w:instrText>
        </w:r>
        <w:r w:rsidR="0089699C">
          <w:rPr>
            <w:noProof/>
            <w:webHidden/>
          </w:rPr>
        </w:r>
        <w:r w:rsidR="0089699C">
          <w:rPr>
            <w:noProof/>
            <w:webHidden/>
          </w:rPr>
          <w:fldChar w:fldCharType="separate"/>
        </w:r>
        <w:r w:rsidR="0089699C">
          <w:rPr>
            <w:noProof/>
            <w:webHidden/>
          </w:rPr>
          <w:t>21</w:t>
        </w:r>
        <w:r w:rsidR="0089699C">
          <w:rPr>
            <w:noProof/>
            <w:webHidden/>
          </w:rPr>
          <w:fldChar w:fldCharType="end"/>
        </w:r>
      </w:hyperlink>
    </w:p>
    <w:p w14:paraId="453633CA" w14:textId="77777777" w:rsidR="0089699C" w:rsidRDefault="00347AE7">
      <w:pPr>
        <w:pStyle w:val="TOC3"/>
        <w:rPr>
          <w:rFonts w:ascii="Times New Roman" w:hAnsi="Times New Roman" w:cs="Times New Roman"/>
          <w:sz w:val="24"/>
          <w:szCs w:val="24"/>
          <w:lang w:val="en-US"/>
        </w:rPr>
      </w:pPr>
      <w:hyperlink w:anchor="_Toc336416358" w:history="1">
        <w:r w:rsidR="0089699C" w:rsidRPr="00087FFA">
          <w:rPr>
            <w:rStyle w:val="Hyperlink"/>
            <w:rFonts w:cs="Arial"/>
          </w:rPr>
          <w:t>4.2.1</w:t>
        </w:r>
        <w:r w:rsidR="0089699C">
          <w:rPr>
            <w:rFonts w:ascii="Times New Roman" w:hAnsi="Times New Roman" w:cs="Times New Roman"/>
            <w:sz w:val="24"/>
            <w:szCs w:val="24"/>
            <w:lang w:val="en-US"/>
          </w:rPr>
          <w:tab/>
        </w:r>
        <w:r w:rsidR="0089699C" w:rsidRPr="00087FFA">
          <w:rPr>
            <w:rStyle w:val="Hyperlink"/>
            <w:rFonts w:cs="Arial"/>
          </w:rPr>
          <w:t>Dependent operation</w:t>
        </w:r>
        <w:r w:rsidR="0089699C">
          <w:rPr>
            <w:webHidden/>
          </w:rPr>
          <w:tab/>
        </w:r>
        <w:r w:rsidR="0089699C">
          <w:rPr>
            <w:webHidden/>
          </w:rPr>
          <w:fldChar w:fldCharType="begin"/>
        </w:r>
        <w:r w:rsidR="0089699C">
          <w:rPr>
            <w:webHidden/>
          </w:rPr>
          <w:instrText xml:space="preserve"> PAGEREF _Toc336416358 \h </w:instrText>
        </w:r>
        <w:r w:rsidR="0089699C">
          <w:rPr>
            <w:webHidden/>
          </w:rPr>
        </w:r>
        <w:r w:rsidR="0089699C">
          <w:rPr>
            <w:webHidden/>
          </w:rPr>
          <w:fldChar w:fldCharType="separate"/>
        </w:r>
        <w:r w:rsidR="0089699C">
          <w:rPr>
            <w:webHidden/>
          </w:rPr>
          <w:t>21</w:t>
        </w:r>
        <w:r w:rsidR="0089699C">
          <w:rPr>
            <w:webHidden/>
          </w:rPr>
          <w:fldChar w:fldCharType="end"/>
        </w:r>
      </w:hyperlink>
    </w:p>
    <w:p w14:paraId="4B6DA134" w14:textId="77777777" w:rsidR="0089699C" w:rsidRDefault="00347AE7">
      <w:pPr>
        <w:pStyle w:val="TOC3"/>
        <w:rPr>
          <w:rFonts w:ascii="Times New Roman" w:hAnsi="Times New Roman" w:cs="Times New Roman"/>
          <w:sz w:val="24"/>
          <w:szCs w:val="24"/>
          <w:lang w:val="en-US"/>
        </w:rPr>
      </w:pPr>
      <w:hyperlink w:anchor="_Toc336416359" w:history="1">
        <w:r w:rsidR="0089699C" w:rsidRPr="00087FFA">
          <w:rPr>
            <w:rStyle w:val="Hyperlink"/>
            <w:rFonts w:cs="Arial"/>
          </w:rPr>
          <w:t>4.2.2</w:t>
        </w:r>
        <w:r w:rsidR="0089699C">
          <w:rPr>
            <w:rFonts w:ascii="Times New Roman" w:hAnsi="Times New Roman" w:cs="Times New Roman"/>
            <w:sz w:val="24"/>
            <w:szCs w:val="24"/>
            <w:lang w:val="en-US"/>
          </w:rPr>
          <w:tab/>
        </w:r>
        <w:r w:rsidR="0089699C" w:rsidRPr="00087FFA">
          <w:rPr>
            <w:rStyle w:val="Hyperlink"/>
            <w:rFonts w:cs="Arial"/>
          </w:rPr>
          <w:t>Independent operation</w:t>
        </w:r>
        <w:r w:rsidR="0089699C">
          <w:rPr>
            <w:webHidden/>
          </w:rPr>
          <w:tab/>
        </w:r>
        <w:r w:rsidR="0089699C">
          <w:rPr>
            <w:webHidden/>
          </w:rPr>
          <w:fldChar w:fldCharType="begin"/>
        </w:r>
        <w:r w:rsidR="0089699C">
          <w:rPr>
            <w:webHidden/>
          </w:rPr>
          <w:instrText xml:space="preserve"> PAGEREF _Toc336416359 \h </w:instrText>
        </w:r>
        <w:r w:rsidR="0089699C">
          <w:rPr>
            <w:webHidden/>
          </w:rPr>
        </w:r>
        <w:r w:rsidR="0089699C">
          <w:rPr>
            <w:webHidden/>
          </w:rPr>
          <w:fldChar w:fldCharType="separate"/>
        </w:r>
        <w:r w:rsidR="0089699C">
          <w:rPr>
            <w:webHidden/>
          </w:rPr>
          <w:t>21</w:t>
        </w:r>
        <w:r w:rsidR="0089699C">
          <w:rPr>
            <w:webHidden/>
          </w:rPr>
          <w:fldChar w:fldCharType="end"/>
        </w:r>
      </w:hyperlink>
    </w:p>
    <w:p w14:paraId="47CE130B" w14:textId="77777777" w:rsidR="0089699C" w:rsidRDefault="00347AE7">
      <w:pPr>
        <w:pStyle w:val="TOC3"/>
        <w:rPr>
          <w:rFonts w:ascii="Times New Roman" w:hAnsi="Times New Roman" w:cs="Times New Roman"/>
          <w:sz w:val="24"/>
          <w:szCs w:val="24"/>
          <w:lang w:val="en-US"/>
        </w:rPr>
      </w:pPr>
      <w:hyperlink w:anchor="_Toc336416360" w:history="1">
        <w:r w:rsidR="0089699C" w:rsidRPr="00087FFA">
          <w:rPr>
            <w:rStyle w:val="Hyperlink"/>
            <w:rFonts w:cs="Arial"/>
            <w:lang w:val="en-US"/>
          </w:rPr>
          <w:t>4.2.3</w:t>
        </w:r>
        <w:r w:rsidR="0089699C">
          <w:rPr>
            <w:rFonts w:ascii="Times New Roman" w:hAnsi="Times New Roman" w:cs="Times New Roman"/>
            <w:sz w:val="24"/>
            <w:szCs w:val="24"/>
            <w:lang w:val="en-US"/>
          </w:rPr>
          <w:tab/>
        </w:r>
        <w:r w:rsidR="0089699C" w:rsidRPr="00087FFA">
          <w:rPr>
            <w:rStyle w:val="Hyperlink"/>
            <w:rFonts w:cs="Arial"/>
            <w:b/>
            <w:bCs/>
            <w:lang w:val="en-US"/>
          </w:rPr>
          <w:t>Comparison of Base Station dependent and independent operation</w:t>
        </w:r>
        <w:r w:rsidR="0089699C">
          <w:rPr>
            <w:webHidden/>
          </w:rPr>
          <w:tab/>
        </w:r>
        <w:r w:rsidR="0089699C">
          <w:rPr>
            <w:webHidden/>
          </w:rPr>
          <w:fldChar w:fldCharType="begin"/>
        </w:r>
        <w:r w:rsidR="0089699C">
          <w:rPr>
            <w:webHidden/>
          </w:rPr>
          <w:instrText xml:space="preserve"> PAGEREF _Toc336416360 \h </w:instrText>
        </w:r>
        <w:r w:rsidR="0089699C">
          <w:rPr>
            <w:webHidden/>
          </w:rPr>
        </w:r>
        <w:r w:rsidR="0089699C">
          <w:rPr>
            <w:webHidden/>
          </w:rPr>
          <w:fldChar w:fldCharType="separate"/>
        </w:r>
        <w:r w:rsidR="0089699C">
          <w:rPr>
            <w:webHidden/>
          </w:rPr>
          <w:t>21</w:t>
        </w:r>
        <w:r w:rsidR="0089699C">
          <w:rPr>
            <w:webHidden/>
          </w:rPr>
          <w:fldChar w:fldCharType="end"/>
        </w:r>
      </w:hyperlink>
    </w:p>
    <w:p w14:paraId="47BD6DF4" w14:textId="77777777" w:rsidR="0089699C" w:rsidRDefault="00347AE7">
      <w:pPr>
        <w:pStyle w:val="TOC2"/>
        <w:rPr>
          <w:rFonts w:ascii="Times New Roman" w:hAnsi="Times New Roman" w:cs="Times New Roman"/>
          <w:noProof/>
          <w:sz w:val="24"/>
          <w:szCs w:val="24"/>
          <w:lang w:val="en-US"/>
        </w:rPr>
      </w:pPr>
      <w:hyperlink w:anchor="_Toc336416361" w:history="1">
        <w:r w:rsidR="0089699C" w:rsidRPr="00087FFA">
          <w:rPr>
            <w:rStyle w:val="Hyperlink"/>
            <w:rFonts w:cs="Arial"/>
            <w:noProof/>
          </w:rPr>
          <w:t>4.3</w:t>
        </w:r>
        <w:r w:rsidR="0089699C">
          <w:rPr>
            <w:rFonts w:ascii="Times New Roman" w:hAnsi="Times New Roman" w:cs="Times New Roman"/>
            <w:noProof/>
            <w:sz w:val="24"/>
            <w:szCs w:val="24"/>
            <w:lang w:val="en-US"/>
          </w:rPr>
          <w:tab/>
        </w:r>
        <w:r w:rsidR="0089699C" w:rsidRPr="00087FFA">
          <w:rPr>
            <w:rStyle w:val="Hyperlink"/>
            <w:rFonts w:cs="Arial"/>
            <w:noProof/>
          </w:rPr>
          <w:t>Comparison of the remote site and node site AIS-PCU location configuration</w:t>
        </w:r>
        <w:r w:rsidR="0089699C">
          <w:rPr>
            <w:noProof/>
            <w:webHidden/>
          </w:rPr>
          <w:tab/>
        </w:r>
        <w:r w:rsidR="0089699C">
          <w:rPr>
            <w:noProof/>
            <w:webHidden/>
          </w:rPr>
          <w:fldChar w:fldCharType="begin"/>
        </w:r>
        <w:r w:rsidR="0089699C">
          <w:rPr>
            <w:noProof/>
            <w:webHidden/>
          </w:rPr>
          <w:instrText xml:space="preserve"> PAGEREF _Toc336416361 \h </w:instrText>
        </w:r>
        <w:r w:rsidR="0089699C">
          <w:rPr>
            <w:noProof/>
            <w:webHidden/>
          </w:rPr>
        </w:r>
        <w:r w:rsidR="0089699C">
          <w:rPr>
            <w:noProof/>
            <w:webHidden/>
          </w:rPr>
          <w:fldChar w:fldCharType="separate"/>
        </w:r>
        <w:r w:rsidR="0089699C">
          <w:rPr>
            <w:noProof/>
            <w:webHidden/>
          </w:rPr>
          <w:t>23</w:t>
        </w:r>
        <w:r w:rsidR="0089699C">
          <w:rPr>
            <w:noProof/>
            <w:webHidden/>
          </w:rPr>
          <w:fldChar w:fldCharType="end"/>
        </w:r>
      </w:hyperlink>
    </w:p>
    <w:p w14:paraId="49300521" w14:textId="77777777" w:rsidR="0089699C" w:rsidRDefault="00347AE7">
      <w:pPr>
        <w:pStyle w:val="TOC3"/>
        <w:rPr>
          <w:rFonts w:ascii="Times New Roman" w:hAnsi="Times New Roman" w:cs="Times New Roman"/>
          <w:sz w:val="24"/>
          <w:szCs w:val="24"/>
          <w:lang w:val="en-US"/>
        </w:rPr>
      </w:pPr>
      <w:hyperlink w:anchor="_Toc336416362" w:history="1">
        <w:r w:rsidR="0089699C" w:rsidRPr="00087FFA">
          <w:rPr>
            <w:rStyle w:val="Hyperlink"/>
            <w:rFonts w:cs="Arial"/>
          </w:rPr>
          <w:t>4.3.1</w:t>
        </w:r>
        <w:r w:rsidR="0089699C">
          <w:rPr>
            <w:rFonts w:ascii="Times New Roman" w:hAnsi="Times New Roman" w:cs="Times New Roman"/>
            <w:sz w:val="24"/>
            <w:szCs w:val="24"/>
            <w:lang w:val="en-US"/>
          </w:rPr>
          <w:tab/>
        </w:r>
        <w:r w:rsidR="0089699C" w:rsidRPr="00087FFA">
          <w:rPr>
            <w:rStyle w:val="Hyperlink"/>
            <w:rFonts w:cs="Arial"/>
          </w:rPr>
          <w:t>Criteria and recommendations regarding the fields of application</w:t>
        </w:r>
        <w:r w:rsidR="0089699C">
          <w:rPr>
            <w:webHidden/>
          </w:rPr>
          <w:tab/>
        </w:r>
        <w:r w:rsidR="0089699C">
          <w:rPr>
            <w:webHidden/>
          </w:rPr>
          <w:fldChar w:fldCharType="begin"/>
        </w:r>
        <w:r w:rsidR="0089699C">
          <w:rPr>
            <w:webHidden/>
          </w:rPr>
          <w:instrText xml:space="preserve"> PAGEREF _Toc336416362 \h </w:instrText>
        </w:r>
        <w:r w:rsidR="0089699C">
          <w:rPr>
            <w:webHidden/>
          </w:rPr>
        </w:r>
        <w:r w:rsidR="0089699C">
          <w:rPr>
            <w:webHidden/>
          </w:rPr>
          <w:fldChar w:fldCharType="separate"/>
        </w:r>
        <w:r w:rsidR="0089699C">
          <w:rPr>
            <w:webHidden/>
          </w:rPr>
          <w:t>23</w:t>
        </w:r>
        <w:r w:rsidR="0089699C">
          <w:rPr>
            <w:webHidden/>
          </w:rPr>
          <w:fldChar w:fldCharType="end"/>
        </w:r>
      </w:hyperlink>
    </w:p>
    <w:p w14:paraId="52419482" w14:textId="77777777" w:rsidR="0089699C" w:rsidRDefault="00347AE7">
      <w:pPr>
        <w:pStyle w:val="TOC3"/>
        <w:rPr>
          <w:rFonts w:ascii="Times New Roman" w:hAnsi="Times New Roman" w:cs="Times New Roman"/>
          <w:sz w:val="24"/>
          <w:szCs w:val="24"/>
          <w:lang w:val="en-US"/>
        </w:rPr>
      </w:pPr>
      <w:hyperlink w:anchor="_Toc336416363" w:history="1">
        <w:r w:rsidR="0089699C" w:rsidRPr="00087FFA">
          <w:rPr>
            <w:rStyle w:val="Hyperlink"/>
            <w:rFonts w:cs="Arial"/>
            <w:lang w:val="en-US"/>
          </w:rPr>
          <w:t>4.3.2</w:t>
        </w:r>
        <w:r w:rsidR="0089699C">
          <w:rPr>
            <w:rFonts w:ascii="Times New Roman" w:hAnsi="Times New Roman" w:cs="Times New Roman"/>
            <w:sz w:val="24"/>
            <w:szCs w:val="24"/>
            <w:lang w:val="en-US"/>
          </w:rPr>
          <w:tab/>
        </w:r>
        <w:r w:rsidR="0089699C" w:rsidRPr="00087FFA">
          <w:rPr>
            <w:rStyle w:val="Hyperlink"/>
            <w:rFonts w:cs="Arial"/>
            <w:lang w:val="en-US"/>
          </w:rPr>
          <w:t>Typical fields of application for the remote site AIS-PCU location configuration</w:t>
        </w:r>
        <w:r w:rsidR="0089699C">
          <w:rPr>
            <w:webHidden/>
          </w:rPr>
          <w:tab/>
        </w:r>
        <w:r w:rsidR="0089699C">
          <w:rPr>
            <w:webHidden/>
          </w:rPr>
          <w:fldChar w:fldCharType="begin"/>
        </w:r>
        <w:r w:rsidR="0089699C">
          <w:rPr>
            <w:webHidden/>
          </w:rPr>
          <w:instrText xml:space="preserve"> PAGEREF _Toc336416363 \h </w:instrText>
        </w:r>
        <w:r w:rsidR="0089699C">
          <w:rPr>
            <w:webHidden/>
          </w:rPr>
        </w:r>
        <w:r w:rsidR="0089699C">
          <w:rPr>
            <w:webHidden/>
          </w:rPr>
          <w:fldChar w:fldCharType="separate"/>
        </w:r>
        <w:r w:rsidR="0089699C">
          <w:rPr>
            <w:webHidden/>
          </w:rPr>
          <w:t>23</w:t>
        </w:r>
        <w:r w:rsidR="0089699C">
          <w:rPr>
            <w:webHidden/>
          </w:rPr>
          <w:fldChar w:fldCharType="end"/>
        </w:r>
      </w:hyperlink>
    </w:p>
    <w:p w14:paraId="38EB310B" w14:textId="77777777" w:rsidR="0089699C" w:rsidRDefault="00347AE7">
      <w:pPr>
        <w:pStyle w:val="TOC3"/>
        <w:rPr>
          <w:rFonts w:ascii="Times New Roman" w:hAnsi="Times New Roman" w:cs="Times New Roman"/>
          <w:sz w:val="24"/>
          <w:szCs w:val="24"/>
          <w:lang w:val="en-US"/>
        </w:rPr>
      </w:pPr>
      <w:hyperlink w:anchor="_Toc336416364" w:history="1">
        <w:r w:rsidR="0089699C" w:rsidRPr="00087FFA">
          <w:rPr>
            <w:rStyle w:val="Hyperlink"/>
            <w:rFonts w:cs="Arial"/>
            <w:lang w:val="en-US"/>
          </w:rPr>
          <w:t>4.3.3</w:t>
        </w:r>
        <w:r w:rsidR="0089699C">
          <w:rPr>
            <w:rFonts w:ascii="Times New Roman" w:hAnsi="Times New Roman" w:cs="Times New Roman"/>
            <w:sz w:val="24"/>
            <w:szCs w:val="24"/>
            <w:lang w:val="en-US"/>
          </w:rPr>
          <w:tab/>
        </w:r>
        <w:r w:rsidR="0089699C" w:rsidRPr="00087FFA">
          <w:rPr>
            <w:rStyle w:val="Hyperlink"/>
            <w:rFonts w:cs="Arial"/>
            <w:lang w:val="en-US"/>
          </w:rPr>
          <w:t>Typical fields of application for the node site AIS-PCU location configuration</w:t>
        </w:r>
        <w:r w:rsidR="0089699C">
          <w:rPr>
            <w:webHidden/>
          </w:rPr>
          <w:tab/>
        </w:r>
        <w:r w:rsidR="0089699C">
          <w:rPr>
            <w:webHidden/>
          </w:rPr>
          <w:fldChar w:fldCharType="begin"/>
        </w:r>
        <w:r w:rsidR="0089699C">
          <w:rPr>
            <w:webHidden/>
          </w:rPr>
          <w:instrText xml:space="preserve"> PAGEREF _Toc336416364 \h </w:instrText>
        </w:r>
        <w:r w:rsidR="0089699C">
          <w:rPr>
            <w:webHidden/>
          </w:rPr>
        </w:r>
        <w:r w:rsidR="0089699C">
          <w:rPr>
            <w:webHidden/>
          </w:rPr>
          <w:fldChar w:fldCharType="separate"/>
        </w:r>
        <w:r w:rsidR="0089699C">
          <w:rPr>
            <w:webHidden/>
          </w:rPr>
          <w:t>23</w:t>
        </w:r>
        <w:r w:rsidR="0089699C">
          <w:rPr>
            <w:webHidden/>
          </w:rPr>
          <w:fldChar w:fldCharType="end"/>
        </w:r>
      </w:hyperlink>
    </w:p>
    <w:p w14:paraId="31C54977" w14:textId="77777777" w:rsidR="0089699C" w:rsidRDefault="00347AE7">
      <w:pPr>
        <w:pStyle w:val="TOC3"/>
        <w:rPr>
          <w:rFonts w:ascii="Times New Roman" w:hAnsi="Times New Roman" w:cs="Times New Roman"/>
          <w:sz w:val="24"/>
          <w:szCs w:val="24"/>
          <w:lang w:val="en-US"/>
        </w:rPr>
      </w:pPr>
      <w:hyperlink w:anchor="_Toc336416365" w:history="1">
        <w:r w:rsidR="0089699C" w:rsidRPr="00087FFA">
          <w:rPr>
            <w:rStyle w:val="Hyperlink"/>
            <w:rFonts w:cs="Arial"/>
            <w:lang w:val="en-US"/>
          </w:rPr>
          <w:t>4.3.4</w:t>
        </w:r>
        <w:r w:rsidR="0089699C">
          <w:rPr>
            <w:rFonts w:ascii="Times New Roman" w:hAnsi="Times New Roman" w:cs="Times New Roman"/>
            <w:sz w:val="24"/>
            <w:szCs w:val="24"/>
            <w:lang w:val="en-US"/>
          </w:rPr>
          <w:tab/>
        </w:r>
        <w:r w:rsidR="0089699C" w:rsidRPr="00087FFA">
          <w:rPr>
            <w:rStyle w:val="Hyperlink"/>
            <w:rFonts w:cs="Arial"/>
            <w:lang w:val="en-US"/>
          </w:rPr>
          <w:t>Concluding notes</w:t>
        </w:r>
        <w:r w:rsidR="0089699C">
          <w:rPr>
            <w:webHidden/>
          </w:rPr>
          <w:tab/>
        </w:r>
        <w:r w:rsidR="0089699C">
          <w:rPr>
            <w:webHidden/>
          </w:rPr>
          <w:fldChar w:fldCharType="begin"/>
        </w:r>
        <w:r w:rsidR="0089699C">
          <w:rPr>
            <w:webHidden/>
          </w:rPr>
          <w:instrText xml:space="preserve"> PAGEREF _Toc336416365 \h </w:instrText>
        </w:r>
        <w:r w:rsidR="0089699C">
          <w:rPr>
            <w:webHidden/>
          </w:rPr>
        </w:r>
        <w:r w:rsidR="0089699C">
          <w:rPr>
            <w:webHidden/>
          </w:rPr>
          <w:fldChar w:fldCharType="separate"/>
        </w:r>
        <w:r w:rsidR="0089699C">
          <w:rPr>
            <w:webHidden/>
          </w:rPr>
          <w:t>24</w:t>
        </w:r>
        <w:r w:rsidR="0089699C">
          <w:rPr>
            <w:webHidden/>
          </w:rPr>
          <w:fldChar w:fldCharType="end"/>
        </w:r>
      </w:hyperlink>
    </w:p>
    <w:p w14:paraId="78A0253B" w14:textId="77777777" w:rsidR="0089699C" w:rsidRPr="003259CE" w:rsidRDefault="0089699C" w:rsidP="00380C7B">
      <w:pPr>
        <w:rPr>
          <w:lang w:val="en-US"/>
        </w:rPr>
      </w:pPr>
      <w:r>
        <w:fldChar w:fldCharType="end"/>
      </w:r>
    </w:p>
    <w:p w14:paraId="32C141D2" w14:textId="77777777" w:rsidR="0089699C" w:rsidRPr="003259CE" w:rsidRDefault="0089699C" w:rsidP="00986D5A">
      <w:pPr>
        <w:pStyle w:val="Title"/>
      </w:pPr>
      <w:bookmarkStart w:id="3" w:name="_Toc336416330"/>
      <w:r w:rsidRPr="003259CE">
        <w:lastRenderedPageBreak/>
        <w:t>Index of Tables</w:t>
      </w:r>
      <w:bookmarkEnd w:id="3"/>
    </w:p>
    <w:p w14:paraId="3B06D2A8" w14:textId="77777777" w:rsidR="0089699C" w:rsidRPr="003259CE" w:rsidRDefault="0089699C">
      <w:pPr>
        <w:pStyle w:val="TableofFigures"/>
        <w:rPr>
          <w:rFonts w:ascii="Times New Roman" w:hAnsi="Times New Roman" w:cs="Times New Roman"/>
          <w:noProof/>
          <w:sz w:val="24"/>
          <w:szCs w:val="24"/>
          <w:lang w:val="en-US"/>
        </w:rPr>
      </w:pPr>
      <w:r>
        <w:fldChar w:fldCharType="begin"/>
      </w:r>
      <w:r>
        <w:instrText xml:space="preserve"> TOC \h \z \t "Table_#" \c </w:instrText>
      </w:r>
      <w:r>
        <w:fldChar w:fldCharType="separate"/>
      </w:r>
      <w:hyperlink w:anchor="_Toc336416198" w:history="1">
        <w:r w:rsidRPr="003259CE">
          <w:rPr>
            <w:rStyle w:val="Hyperlink"/>
            <w:rFonts w:cs="Arial"/>
            <w:noProof/>
            <w:lang w:val="en-US"/>
          </w:rPr>
          <w:t>Table 1</w:t>
        </w:r>
        <w:r w:rsidRPr="003259CE">
          <w:rPr>
            <w:rFonts w:ascii="Times New Roman" w:hAnsi="Times New Roman" w:cs="Times New Roman"/>
            <w:noProof/>
            <w:sz w:val="24"/>
            <w:szCs w:val="24"/>
            <w:lang w:val="en-US"/>
          </w:rPr>
          <w:tab/>
        </w:r>
        <w:r w:rsidRPr="003259CE">
          <w:rPr>
            <w:rStyle w:val="Hyperlink"/>
            <w:rFonts w:cs="Arial"/>
            <w:noProof/>
            <w:lang w:val="en-US"/>
          </w:rPr>
          <w:t>Criteria and Recommendation for selecting an appropriate AIS Service Distribution</w:t>
        </w:r>
        <w:r w:rsidRPr="003259CE">
          <w:rPr>
            <w:noProof/>
            <w:webHidden/>
          </w:rPr>
          <w:tab/>
        </w:r>
        <w:r w:rsidRPr="003259CE">
          <w:rPr>
            <w:noProof/>
            <w:webHidden/>
          </w:rPr>
          <w:fldChar w:fldCharType="begin"/>
        </w:r>
        <w:r w:rsidRPr="003259CE">
          <w:rPr>
            <w:noProof/>
            <w:webHidden/>
          </w:rPr>
          <w:instrText xml:space="preserve"> PAGEREF _Toc336416198 \h </w:instrText>
        </w:r>
        <w:r w:rsidRPr="003259CE">
          <w:rPr>
            <w:noProof/>
            <w:webHidden/>
          </w:rPr>
        </w:r>
        <w:r w:rsidRPr="003259CE">
          <w:rPr>
            <w:noProof/>
            <w:webHidden/>
          </w:rPr>
          <w:fldChar w:fldCharType="separate"/>
        </w:r>
        <w:r>
          <w:rPr>
            <w:noProof/>
            <w:webHidden/>
          </w:rPr>
          <w:t>9</w:t>
        </w:r>
        <w:r w:rsidRPr="003259CE">
          <w:rPr>
            <w:noProof/>
            <w:webHidden/>
          </w:rPr>
          <w:fldChar w:fldCharType="end"/>
        </w:r>
      </w:hyperlink>
    </w:p>
    <w:p w14:paraId="0FCC47CF" w14:textId="77777777" w:rsidR="0089699C" w:rsidRPr="003259CE" w:rsidRDefault="00347AE7">
      <w:pPr>
        <w:pStyle w:val="TableofFigures"/>
        <w:rPr>
          <w:rFonts w:ascii="Times New Roman" w:hAnsi="Times New Roman" w:cs="Times New Roman"/>
          <w:noProof/>
          <w:sz w:val="24"/>
          <w:szCs w:val="24"/>
          <w:lang w:val="en-US"/>
        </w:rPr>
      </w:pPr>
      <w:hyperlink w:anchor="_Toc336416199" w:history="1">
        <w:r w:rsidR="0089699C" w:rsidRPr="003259CE">
          <w:rPr>
            <w:rStyle w:val="Hyperlink"/>
            <w:rFonts w:cs="Arial"/>
            <w:noProof/>
          </w:rPr>
          <w:t>Table 2</w:t>
        </w:r>
        <w:r w:rsidR="0089699C" w:rsidRPr="003259CE">
          <w:rPr>
            <w:rFonts w:ascii="Times New Roman" w:hAnsi="Times New Roman" w:cs="Times New Roman"/>
            <w:noProof/>
            <w:sz w:val="24"/>
            <w:szCs w:val="24"/>
            <w:lang w:val="en-US"/>
          </w:rPr>
          <w:tab/>
        </w:r>
        <w:r w:rsidR="0089699C" w:rsidRPr="003259CE">
          <w:rPr>
            <w:rStyle w:val="Hyperlink"/>
            <w:rFonts w:cs="Arial"/>
            <w:noProof/>
          </w:rPr>
          <w:t>Comparison of AIS Base Station operation in dependent mode versus independent mode</w:t>
        </w:r>
        <w:r w:rsidR="0089699C" w:rsidRPr="003259CE">
          <w:rPr>
            <w:noProof/>
            <w:webHidden/>
          </w:rPr>
          <w:tab/>
        </w:r>
        <w:r w:rsidR="0089699C" w:rsidRPr="003259CE">
          <w:rPr>
            <w:noProof/>
            <w:webHidden/>
          </w:rPr>
          <w:fldChar w:fldCharType="begin"/>
        </w:r>
        <w:r w:rsidR="0089699C" w:rsidRPr="003259CE">
          <w:rPr>
            <w:noProof/>
            <w:webHidden/>
          </w:rPr>
          <w:instrText xml:space="preserve"> PAGEREF _Toc336416199 \h </w:instrText>
        </w:r>
        <w:r w:rsidR="0089699C" w:rsidRPr="003259CE">
          <w:rPr>
            <w:noProof/>
            <w:webHidden/>
          </w:rPr>
        </w:r>
        <w:r w:rsidR="0089699C" w:rsidRPr="003259CE">
          <w:rPr>
            <w:noProof/>
            <w:webHidden/>
          </w:rPr>
          <w:fldChar w:fldCharType="separate"/>
        </w:r>
        <w:r w:rsidR="0089699C">
          <w:rPr>
            <w:noProof/>
            <w:webHidden/>
          </w:rPr>
          <w:t>22</w:t>
        </w:r>
        <w:r w:rsidR="0089699C" w:rsidRPr="003259CE">
          <w:rPr>
            <w:noProof/>
            <w:webHidden/>
          </w:rPr>
          <w:fldChar w:fldCharType="end"/>
        </w:r>
      </w:hyperlink>
    </w:p>
    <w:p w14:paraId="2AEB7C55" w14:textId="77777777" w:rsidR="0089699C" w:rsidRDefault="0089699C" w:rsidP="00380C7B">
      <w:r>
        <w:fldChar w:fldCharType="end"/>
      </w:r>
    </w:p>
    <w:p w14:paraId="270DA232" w14:textId="77777777" w:rsidR="0089699C" w:rsidRDefault="0089699C" w:rsidP="00986D5A">
      <w:pPr>
        <w:pStyle w:val="Title"/>
      </w:pPr>
      <w:bookmarkStart w:id="4" w:name="_Toc336416331"/>
      <w:r>
        <w:t>Index of Figures</w:t>
      </w:r>
      <w:bookmarkEnd w:id="4"/>
    </w:p>
    <w:p w14:paraId="51141F6C" w14:textId="77777777" w:rsidR="0089699C" w:rsidRDefault="0089699C">
      <w:pPr>
        <w:pStyle w:val="TableofFigures"/>
        <w:rPr>
          <w:rFonts w:ascii="Times New Roman" w:hAnsi="Times New Roman" w:cs="Times New Roman"/>
          <w:noProof/>
          <w:sz w:val="24"/>
          <w:szCs w:val="24"/>
          <w:lang w:val="en-US"/>
        </w:rPr>
      </w:pPr>
      <w:r>
        <w:fldChar w:fldCharType="begin"/>
      </w:r>
      <w:r>
        <w:instrText xml:space="preserve"> TOC \h \z \t "Figure_#" \c </w:instrText>
      </w:r>
      <w:r>
        <w:fldChar w:fldCharType="separate"/>
      </w:r>
      <w:hyperlink w:anchor="_Toc336420059" w:history="1">
        <w:r w:rsidRPr="00241A8B">
          <w:rPr>
            <w:rStyle w:val="Hyperlink"/>
            <w:rFonts w:cs="Arial"/>
            <w:noProof/>
            <w:lang w:val="de-DE"/>
          </w:rPr>
          <w:t>Figure 1</w:t>
        </w:r>
        <w:r>
          <w:rPr>
            <w:rFonts w:ascii="Times New Roman" w:hAnsi="Times New Roman" w:cs="Times New Roman"/>
            <w:noProof/>
            <w:sz w:val="24"/>
            <w:szCs w:val="24"/>
            <w:lang w:val="en-US"/>
          </w:rPr>
          <w:tab/>
        </w:r>
        <w:r w:rsidRPr="00241A8B">
          <w:rPr>
            <w:rStyle w:val="Hyperlink"/>
            <w:rFonts w:cs="Arial"/>
            <w:noProof/>
            <w:lang w:val="de-DE"/>
          </w:rPr>
          <w:t>Graphical representation of nominal coverage definitions</w:t>
        </w:r>
        <w:r>
          <w:rPr>
            <w:noProof/>
            <w:webHidden/>
          </w:rPr>
          <w:tab/>
        </w:r>
        <w:r>
          <w:rPr>
            <w:noProof/>
            <w:webHidden/>
          </w:rPr>
          <w:fldChar w:fldCharType="begin"/>
        </w:r>
        <w:r>
          <w:rPr>
            <w:noProof/>
            <w:webHidden/>
          </w:rPr>
          <w:instrText xml:space="preserve"> PAGEREF _Toc336420059 \h </w:instrText>
        </w:r>
        <w:r>
          <w:rPr>
            <w:noProof/>
            <w:webHidden/>
          </w:rPr>
        </w:r>
        <w:r>
          <w:rPr>
            <w:noProof/>
            <w:webHidden/>
          </w:rPr>
          <w:fldChar w:fldCharType="separate"/>
        </w:r>
        <w:r>
          <w:rPr>
            <w:noProof/>
            <w:webHidden/>
          </w:rPr>
          <w:t>12</w:t>
        </w:r>
        <w:r>
          <w:rPr>
            <w:noProof/>
            <w:webHidden/>
          </w:rPr>
          <w:fldChar w:fldCharType="end"/>
        </w:r>
      </w:hyperlink>
    </w:p>
    <w:p w14:paraId="0C06421D" w14:textId="77777777" w:rsidR="0089699C" w:rsidRDefault="00347AE7">
      <w:pPr>
        <w:pStyle w:val="TableofFigures"/>
        <w:rPr>
          <w:rFonts w:ascii="Times New Roman" w:hAnsi="Times New Roman" w:cs="Times New Roman"/>
          <w:noProof/>
          <w:sz w:val="24"/>
          <w:szCs w:val="24"/>
          <w:lang w:val="en-US"/>
        </w:rPr>
      </w:pPr>
      <w:hyperlink w:anchor="_Toc336420060" w:history="1">
        <w:r w:rsidR="0089699C" w:rsidRPr="00241A8B">
          <w:rPr>
            <w:rStyle w:val="Hyperlink"/>
            <w:rFonts w:cs="Arial"/>
            <w:noProof/>
          </w:rPr>
          <w:t>Figure 2</w:t>
        </w:r>
        <w:r w:rsidR="0089699C">
          <w:rPr>
            <w:rFonts w:ascii="Times New Roman" w:hAnsi="Times New Roman" w:cs="Times New Roman"/>
            <w:noProof/>
            <w:sz w:val="24"/>
            <w:szCs w:val="24"/>
            <w:lang w:val="en-US"/>
          </w:rPr>
          <w:tab/>
        </w:r>
        <w:r w:rsidR="0089699C" w:rsidRPr="00241A8B">
          <w:rPr>
            <w:rStyle w:val="Hyperlink"/>
            <w:rFonts w:cs="Arial"/>
            <w:noProof/>
          </w:rPr>
          <w:t>Relationship between Coverage Area Definitions and relevant Components of the Physical Layer of the AIS Service</w:t>
        </w:r>
        <w:r w:rsidR="0089699C">
          <w:rPr>
            <w:noProof/>
            <w:webHidden/>
          </w:rPr>
          <w:tab/>
        </w:r>
        <w:r w:rsidR="0089699C">
          <w:rPr>
            <w:noProof/>
            <w:webHidden/>
          </w:rPr>
          <w:fldChar w:fldCharType="begin"/>
        </w:r>
        <w:r w:rsidR="0089699C">
          <w:rPr>
            <w:noProof/>
            <w:webHidden/>
          </w:rPr>
          <w:instrText xml:space="preserve"> PAGEREF _Toc336420060 \h </w:instrText>
        </w:r>
        <w:r w:rsidR="0089699C">
          <w:rPr>
            <w:noProof/>
            <w:webHidden/>
          </w:rPr>
        </w:r>
        <w:r w:rsidR="0089699C">
          <w:rPr>
            <w:noProof/>
            <w:webHidden/>
          </w:rPr>
          <w:fldChar w:fldCharType="separate"/>
        </w:r>
        <w:r w:rsidR="0089699C">
          <w:rPr>
            <w:noProof/>
            <w:webHidden/>
          </w:rPr>
          <w:t>14</w:t>
        </w:r>
        <w:r w:rsidR="0089699C">
          <w:rPr>
            <w:noProof/>
            <w:webHidden/>
          </w:rPr>
          <w:fldChar w:fldCharType="end"/>
        </w:r>
      </w:hyperlink>
    </w:p>
    <w:p w14:paraId="6722F7C6" w14:textId="77777777" w:rsidR="0089699C" w:rsidRDefault="00347AE7">
      <w:pPr>
        <w:pStyle w:val="TableofFigures"/>
        <w:rPr>
          <w:rFonts w:ascii="Times New Roman" w:hAnsi="Times New Roman" w:cs="Times New Roman"/>
          <w:noProof/>
          <w:sz w:val="24"/>
          <w:szCs w:val="24"/>
          <w:lang w:val="en-US"/>
        </w:rPr>
      </w:pPr>
      <w:hyperlink w:anchor="_Toc336420061" w:history="1">
        <w:r w:rsidR="0089699C" w:rsidRPr="00241A8B">
          <w:rPr>
            <w:rStyle w:val="Hyperlink"/>
            <w:rFonts w:cs="Arial"/>
            <w:noProof/>
          </w:rPr>
          <w:t>Figure 3</w:t>
        </w:r>
        <w:r w:rsidR="0089699C">
          <w:rPr>
            <w:rFonts w:ascii="Times New Roman" w:hAnsi="Times New Roman" w:cs="Times New Roman"/>
            <w:noProof/>
            <w:sz w:val="24"/>
            <w:szCs w:val="24"/>
            <w:lang w:val="en-US"/>
          </w:rPr>
          <w:tab/>
        </w:r>
        <w:r w:rsidR="0089699C" w:rsidRPr="00241A8B">
          <w:rPr>
            <w:rStyle w:val="Hyperlink"/>
            <w:rFonts w:cs="Arial"/>
            <w:noProof/>
          </w:rPr>
          <w:t>Example setup for Receive-/Transmit-AIS-PCU Coverage Areas using the AIS Sector concept</w:t>
        </w:r>
        <w:r w:rsidR="0089699C">
          <w:rPr>
            <w:noProof/>
            <w:webHidden/>
          </w:rPr>
          <w:tab/>
        </w:r>
        <w:r w:rsidR="0089699C">
          <w:rPr>
            <w:noProof/>
            <w:webHidden/>
          </w:rPr>
          <w:fldChar w:fldCharType="begin"/>
        </w:r>
        <w:r w:rsidR="0089699C">
          <w:rPr>
            <w:noProof/>
            <w:webHidden/>
          </w:rPr>
          <w:instrText xml:space="preserve"> PAGEREF _Toc336420061 \h </w:instrText>
        </w:r>
        <w:r w:rsidR="0089699C">
          <w:rPr>
            <w:noProof/>
            <w:webHidden/>
          </w:rPr>
        </w:r>
        <w:r w:rsidR="0089699C">
          <w:rPr>
            <w:noProof/>
            <w:webHidden/>
          </w:rPr>
          <w:fldChar w:fldCharType="separate"/>
        </w:r>
        <w:r w:rsidR="0089699C">
          <w:rPr>
            <w:noProof/>
            <w:webHidden/>
          </w:rPr>
          <w:t>15</w:t>
        </w:r>
        <w:r w:rsidR="0089699C">
          <w:rPr>
            <w:noProof/>
            <w:webHidden/>
          </w:rPr>
          <w:fldChar w:fldCharType="end"/>
        </w:r>
      </w:hyperlink>
    </w:p>
    <w:p w14:paraId="43884B55" w14:textId="77777777" w:rsidR="0089699C" w:rsidRDefault="00347AE7">
      <w:pPr>
        <w:pStyle w:val="TableofFigures"/>
        <w:rPr>
          <w:rFonts w:ascii="Times New Roman" w:hAnsi="Times New Roman" w:cs="Times New Roman"/>
          <w:noProof/>
          <w:sz w:val="24"/>
          <w:szCs w:val="24"/>
          <w:lang w:val="en-US"/>
        </w:rPr>
      </w:pPr>
      <w:hyperlink w:anchor="_Toc336420062" w:history="1">
        <w:r w:rsidR="0089699C" w:rsidRPr="00241A8B">
          <w:rPr>
            <w:rStyle w:val="Hyperlink"/>
            <w:rFonts w:cs="Arial"/>
            <w:noProof/>
          </w:rPr>
          <w:t>Figure 4</w:t>
        </w:r>
        <w:r w:rsidR="0089699C">
          <w:rPr>
            <w:rFonts w:ascii="Times New Roman" w:hAnsi="Times New Roman" w:cs="Times New Roman"/>
            <w:noProof/>
            <w:sz w:val="24"/>
            <w:szCs w:val="24"/>
            <w:lang w:val="en-US"/>
          </w:rPr>
          <w:tab/>
        </w:r>
        <w:r w:rsidR="0089699C" w:rsidRPr="00241A8B">
          <w:rPr>
            <w:rStyle w:val="Hyperlink"/>
            <w:rFonts w:cs="Arial"/>
            <w:noProof/>
          </w:rPr>
          <w:t>Example setup for AIS-LSS Service Area using the AIS Sector concept</w:t>
        </w:r>
        <w:r w:rsidR="0089699C">
          <w:rPr>
            <w:noProof/>
            <w:webHidden/>
          </w:rPr>
          <w:tab/>
        </w:r>
        <w:r w:rsidR="0089699C">
          <w:rPr>
            <w:noProof/>
            <w:webHidden/>
          </w:rPr>
          <w:fldChar w:fldCharType="begin"/>
        </w:r>
        <w:r w:rsidR="0089699C">
          <w:rPr>
            <w:noProof/>
            <w:webHidden/>
          </w:rPr>
          <w:instrText xml:space="preserve"> PAGEREF _Toc336420062 \h </w:instrText>
        </w:r>
        <w:r w:rsidR="0089699C">
          <w:rPr>
            <w:noProof/>
            <w:webHidden/>
          </w:rPr>
        </w:r>
        <w:r w:rsidR="0089699C">
          <w:rPr>
            <w:noProof/>
            <w:webHidden/>
          </w:rPr>
          <w:fldChar w:fldCharType="separate"/>
        </w:r>
        <w:r w:rsidR="0089699C">
          <w:rPr>
            <w:noProof/>
            <w:webHidden/>
          </w:rPr>
          <w:t>16</w:t>
        </w:r>
        <w:r w:rsidR="0089699C">
          <w:rPr>
            <w:noProof/>
            <w:webHidden/>
          </w:rPr>
          <w:fldChar w:fldCharType="end"/>
        </w:r>
      </w:hyperlink>
    </w:p>
    <w:p w14:paraId="5EBEE500" w14:textId="77777777" w:rsidR="0089699C" w:rsidRDefault="00347AE7">
      <w:pPr>
        <w:pStyle w:val="TableofFigures"/>
        <w:rPr>
          <w:rFonts w:ascii="Times New Roman" w:hAnsi="Times New Roman" w:cs="Times New Roman"/>
          <w:noProof/>
          <w:sz w:val="24"/>
          <w:szCs w:val="24"/>
          <w:lang w:val="en-US"/>
        </w:rPr>
      </w:pPr>
      <w:hyperlink w:anchor="_Toc336420063" w:history="1">
        <w:r w:rsidR="0089699C" w:rsidRPr="00241A8B">
          <w:rPr>
            <w:rStyle w:val="Hyperlink"/>
            <w:rFonts w:cs="Arial"/>
            <w:noProof/>
            <w:lang w:val="en-US"/>
          </w:rPr>
          <w:t>Figure 5</w:t>
        </w:r>
        <w:r w:rsidR="0089699C">
          <w:rPr>
            <w:rFonts w:ascii="Times New Roman" w:hAnsi="Times New Roman" w:cs="Times New Roman"/>
            <w:noProof/>
            <w:sz w:val="24"/>
            <w:szCs w:val="24"/>
            <w:lang w:val="en-US"/>
          </w:rPr>
          <w:tab/>
        </w:r>
        <w:r w:rsidR="0089699C" w:rsidRPr="00241A8B">
          <w:rPr>
            <w:rStyle w:val="Hyperlink"/>
            <w:rFonts w:cs="Arial"/>
            <w:noProof/>
            <w:lang w:val="en-US"/>
          </w:rPr>
          <w:t>Remote Site Location configuration; AIS-PCU at the AIS Physical Shore Site</w:t>
        </w:r>
        <w:r w:rsidR="0089699C">
          <w:rPr>
            <w:noProof/>
            <w:webHidden/>
          </w:rPr>
          <w:tab/>
        </w:r>
        <w:r w:rsidR="0089699C">
          <w:rPr>
            <w:noProof/>
            <w:webHidden/>
          </w:rPr>
          <w:fldChar w:fldCharType="begin"/>
        </w:r>
        <w:r w:rsidR="0089699C">
          <w:rPr>
            <w:noProof/>
            <w:webHidden/>
          </w:rPr>
          <w:instrText xml:space="preserve"> PAGEREF _Toc336420063 \h </w:instrText>
        </w:r>
        <w:r w:rsidR="0089699C">
          <w:rPr>
            <w:noProof/>
            <w:webHidden/>
          </w:rPr>
        </w:r>
        <w:r w:rsidR="0089699C">
          <w:rPr>
            <w:noProof/>
            <w:webHidden/>
          </w:rPr>
          <w:fldChar w:fldCharType="separate"/>
        </w:r>
        <w:r w:rsidR="0089699C">
          <w:rPr>
            <w:noProof/>
            <w:webHidden/>
          </w:rPr>
          <w:t>19</w:t>
        </w:r>
        <w:r w:rsidR="0089699C">
          <w:rPr>
            <w:noProof/>
            <w:webHidden/>
          </w:rPr>
          <w:fldChar w:fldCharType="end"/>
        </w:r>
      </w:hyperlink>
    </w:p>
    <w:p w14:paraId="5C642B22" w14:textId="77777777" w:rsidR="0089699C" w:rsidRDefault="00347AE7">
      <w:pPr>
        <w:pStyle w:val="TableofFigures"/>
        <w:rPr>
          <w:rFonts w:ascii="Times New Roman" w:hAnsi="Times New Roman" w:cs="Times New Roman"/>
          <w:noProof/>
          <w:sz w:val="24"/>
          <w:szCs w:val="24"/>
          <w:lang w:val="en-US"/>
        </w:rPr>
      </w:pPr>
      <w:hyperlink w:anchor="_Toc336420064" w:history="1">
        <w:r w:rsidR="0089699C" w:rsidRPr="00241A8B">
          <w:rPr>
            <w:rStyle w:val="Hyperlink"/>
            <w:rFonts w:cs="Arial"/>
            <w:noProof/>
            <w:lang w:val="en-US"/>
          </w:rPr>
          <w:t>Figure 6</w:t>
        </w:r>
        <w:r w:rsidR="0089699C">
          <w:rPr>
            <w:rFonts w:ascii="Times New Roman" w:hAnsi="Times New Roman" w:cs="Times New Roman"/>
            <w:noProof/>
            <w:sz w:val="24"/>
            <w:szCs w:val="24"/>
            <w:lang w:val="en-US"/>
          </w:rPr>
          <w:tab/>
        </w:r>
        <w:r w:rsidR="0089699C" w:rsidRPr="00241A8B">
          <w:rPr>
            <w:rStyle w:val="Hyperlink"/>
            <w:rFonts w:cs="Arial"/>
            <w:noProof/>
            <w:lang w:val="en-US"/>
          </w:rPr>
          <w:t>Node Site Location configuration; AIS-PCU at the Node Site</w:t>
        </w:r>
        <w:r w:rsidR="0089699C">
          <w:rPr>
            <w:noProof/>
            <w:webHidden/>
          </w:rPr>
          <w:tab/>
        </w:r>
        <w:r w:rsidR="0089699C">
          <w:rPr>
            <w:noProof/>
            <w:webHidden/>
          </w:rPr>
          <w:fldChar w:fldCharType="begin"/>
        </w:r>
        <w:r w:rsidR="0089699C">
          <w:rPr>
            <w:noProof/>
            <w:webHidden/>
          </w:rPr>
          <w:instrText xml:space="preserve"> PAGEREF _Toc336420064 \h </w:instrText>
        </w:r>
        <w:r w:rsidR="0089699C">
          <w:rPr>
            <w:noProof/>
            <w:webHidden/>
          </w:rPr>
        </w:r>
        <w:r w:rsidR="0089699C">
          <w:rPr>
            <w:noProof/>
            <w:webHidden/>
          </w:rPr>
          <w:fldChar w:fldCharType="separate"/>
        </w:r>
        <w:r w:rsidR="0089699C">
          <w:rPr>
            <w:noProof/>
            <w:webHidden/>
          </w:rPr>
          <w:t>20</w:t>
        </w:r>
        <w:r w:rsidR="0089699C">
          <w:rPr>
            <w:noProof/>
            <w:webHidden/>
          </w:rPr>
          <w:fldChar w:fldCharType="end"/>
        </w:r>
      </w:hyperlink>
    </w:p>
    <w:p w14:paraId="09D7940B" w14:textId="77777777" w:rsidR="0089699C" w:rsidRPr="00371BEF" w:rsidRDefault="0089699C" w:rsidP="00380C7B">
      <w:r>
        <w:fldChar w:fldCharType="end"/>
      </w:r>
    </w:p>
    <w:p w14:paraId="2E57118F" w14:textId="77777777" w:rsidR="0089699C" w:rsidRPr="00371BEF" w:rsidRDefault="0089699C" w:rsidP="00371BEF">
      <w:pPr>
        <w:pStyle w:val="Title"/>
      </w:pPr>
      <w:r w:rsidRPr="00371BEF">
        <w:br w:type="page"/>
      </w:r>
      <w:bookmarkStart w:id="5" w:name="_Toc336416332"/>
      <w:r>
        <w:lastRenderedPageBreak/>
        <w:t>Appendix 3 to IALA Recommendation A-124</w:t>
      </w:r>
      <w:bookmarkEnd w:id="5"/>
    </w:p>
    <w:p w14:paraId="5D497131" w14:textId="77777777" w:rsidR="0089699C" w:rsidRDefault="0089699C" w:rsidP="003E3B35">
      <w:pPr>
        <w:pStyle w:val="Heading1"/>
      </w:pPr>
      <w:bookmarkStart w:id="6" w:name="_Toc336416333"/>
      <w:r>
        <w:t>Introduction</w:t>
      </w:r>
      <w:bookmarkEnd w:id="6"/>
    </w:p>
    <w:p w14:paraId="65884143" w14:textId="77777777" w:rsidR="0089699C" w:rsidRDefault="0089699C" w:rsidP="008848C4">
      <w:pPr>
        <w:pStyle w:val="Heading2"/>
      </w:pPr>
      <w:bookmarkStart w:id="7" w:name="_Toc336416334"/>
      <w:r>
        <w:t>Index of Appendices to IALA Recommendation A-124 on the AIS Service</w:t>
      </w:r>
      <w:bookmarkEnd w:id="7"/>
    </w:p>
    <w:p w14:paraId="373C86B9" w14:textId="77777777" w:rsidR="0089699C" w:rsidRDefault="0089699C" w:rsidP="005A1412">
      <w:pPr>
        <w:pStyle w:val="BodyText"/>
        <w:spacing w:after="240"/>
      </w:pPr>
      <w:bookmarkStart w:id="8" w:name="_Toc305605042"/>
      <w:r>
        <w:t>General</w:t>
      </w:r>
      <w:bookmarkEnd w:id="8"/>
      <w:r>
        <w:t>:</w:t>
      </w:r>
    </w:p>
    <w:p w14:paraId="280949D0" w14:textId="77777777" w:rsidR="0089699C" w:rsidRDefault="0089699C" w:rsidP="005A1412">
      <w:pPr>
        <w:pStyle w:val="List1text"/>
        <w:ind w:left="2268" w:hanging="1701"/>
      </w:pPr>
      <w:r>
        <w:t>Appendix 0</w:t>
      </w:r>
      <w:r>
        <w:tab/>
        <w:t>References, Glossary of terms and Abbreviations</w:t>
      </w:r>
    </w:p>
    <w:p w14:paraId="07618BE7" w14:textId="77777777" w:rsidR="0089699C" w:rsidRDefault="0089699C" w:rsidP="005A1412">
      <w:pPr>
        <w:pStyle w:val="BodyText"/>
        <w:spacing w:before="240" w:after="240"/>
      </w:pPr>
      <w:r>
        <w:t>Deliverables of the AIS Service to the shore-based clients:</w:t>
      </w:r>
    </w:p>
    <w:p w14:paraId="4440E081" w14:textId="77777777" w:rsidR="0089699C" w:rsidRDefault="0089699C" w:rsidP="005A1412">
      <w:pPr>
        <w:pStyle w:val="List1text"/>
        <w:ind w:left="2268" w:hanging="1701"/>
      </w:pPr>
      <w:r>
        <w:t>Appendix 1</w:t>
      </w:r>
      <w:r>
        <w:tab/>
        <w:t>Basic AIS Services, Data model &amp; AIS Service specific MDEF sentences</w:t>
      </w:r>
    </w:p>
    <w:p w14:paraId="07F18890" w14:textId="77777777" w:rsidR="0089699C" w:rsidRDefault="0089699C" w:rsidP="005A1412">
      <w:pPr>
        <w:pStyle w:val="List1text"/>
        <w:ind w:left="2268" w:hanging="1701"/>
      </w:pPr>
      <w:r>
        <w:t>Appendix 2</w:t>
      </w:r>
      <w:r>
        <w:tab/>
      </w:r>
      <w:r>
        <w:rPr>
          <w:color w:val="FF0000"/>
        </w:rPr>
        <w:t>Intentionally blank</w:t>
      </w:r>
    </w:p>
    <w:p w14:paraId="5810ABAB" w14:textId="77777777" w:rsidR="0089699C" w:rsidRDefault="0089699C" w:rsidP="005A1412">
      <w:pPr>
        <w:pStyle w:val="BodyText"/>
        <w:spacing w:before="240" w:after="240"/>
      </w:pPr>
      <w:r>
        <w:t>Architecture of the AIS Service:</w:t>
      </w:r>
    </w:p>
    <w:p w14:paraId="1296912C" w14:textId="77777777" w:rsidR="0089699C" w:rsidRDefault="0089699C" w:rsidP="005A1412">
      <w:pPr>
        <w:pStyle w:val="List1text"/>
        <w:ind w:left="2268" w:hanging="1701"/>
      </w:pPr>
      <w:r>
        <w:t>Appendix 3</w:t>
      </w:r>
      <w:r>
        <w:tab/>
        <w:t>Distribution model</w:t>
      </w:r>
    </w:p>
    <w:p w14:paraId="354BF47D" w14:textId="77777777" w:rsidR="0089699C" w:rsidRDefault="0089699C" w:rsidP="005A1412">
      <w:pPr>
        <w:pStyle w:val="List1text"/>
        <w:ind w:left="2268" w:hanging="1701"/>
      </w:pPr>
      <w:r>
        <w:t>Appendix 4</w:t>
      </w:r>
      <w:r>
        <w:tab/>
        <w:t>Interaction and data flow model</w:t>
      </w:r>
    </w:p>
    <w:p w14:paraId="3DEF3F65" w14:textId="77777777" w:rsidR="0089699C" w:rsidRDefault="0089699C" w:rsidP="005A1412">
      <w:pPr>
        <w:pStyle w:val="List1text"/>
        <w:ind w:left="2268" w:hanging="1701"/>
      </w:pPr>
      <w:r>
        <w:t>Appendix 5</w:t>
      </w:r>
      <w:r>
        <w:tab/>
        <w:t xml:space="preserve">Interfacing model </w:t>
      </w:r>
    </w:p>
    <w:p w14:paraId="1E5FD352" w14:textId="77777777" w:rsidR="0089699C" w:rsidRDefault="0089699C" w:rsidP="005A1412">
      <w:pPr>
        <w:pStyle w:val="List1text"/>
        <w:ind w:left="2268" w:hanging="1701"/>
      </w:pPr>
      <w:r>
        <w:t>Appendix 6</w:t>
      </w:r>
      <w:r>
        <w:tab/>
        <w:t>Internal Time Latency model</w:t>
      </w:r>
    </w:p>
    <w:p w14:paraId="5D3AAB28" w14:textId="77777777" w:rsidR="0089699C" w:rsidRDefault="0089699C" w:rsidP="005A1412">
      <w:pPr>
        <w:pStyle w:val="List1text"/>
        <w:ind w:left="2268" w:hanging="1701"/>
      </w:pPr>
      <w:r>
        <w:t>Appendix 7</w:t>
      </w:r>
      <w:r>
        <w:tab/>
        <w:t>Internal Reliability model</w:t>
      </w:r>
    </w:p>
    <w:p w14:paraId="2EC50A7A" w14:textId="77777777" w:rsidR="0089699C" w:rsidRDefault="0089699C" w:rsidP="005A1412">
      <w:pPr>
        <w:pStyle w:val="List1text"/>
        <w:ind w:left="2268" w:hanging="1701"/>
      </w:pPr>
      <w:r>
        <w:t>Appendix 8</w:t>
      </w:r>
      <w:r>
        <w:tab/>
        <w:t>Test model</w:t>
      </w:r>
    </w:p>
    <w:p w14:paraId="582FC834" w14:textId="77777777" w:rsidR="0089699C" w:rsidRDefault="0089699C" w:rsidP="005A1412">
      <w:pPr>
        <w:pStyle w:val="BodyText"/>
        <w:spacing w:before="240" w:after="240"/>
      </w:pPr>
      <w:r>
        <w:t>Functional components of AIS Service:</w:t>
      </w:r>
    </w:p>
    <w:p w14:paraId="3C206395" w14:textId="77777777" w:rsidR="0089699C" w:rsidRDefault="0089699C" w:rsidP="005A1412">
      <w:pPr>
        <w:pStyle w:val="List1text"/>
        <w:ind w:left="2268" w:hanging="1701"/>
      </w:pPr>
      <w:r>
        <w:t>Appendix 9</w:t>
      </w:r>
      <w:r>
        <w:tab/>
        <w:t>Functional description of the AIS Logical Shore Station</w:t>
      </w:r>
    </w:p>
    <w:p w14:paraId="41992C29" w14:textId="77777777" w:rsidR="0089699C" w:rsidRDefault="0089699C" w:rsidP="005A1412">
      <w:pPr>
        <w:pStyle w:val="List1text"/>
        <w:ind w:left="2268" w:hanging="1701"/>
      </w:pPr>
      <w:r>
        <w:t>Appendix 10</w:t>
      </w:r>
      <w:r>
        <w:tab/>
        <w:t>Functional description of the AIS PSS Controlling Unit</w:t>
      </w:r>
    </w:p>
    <w:p w14:paraId="2C40035A" w14:textId="77777777" w:rsidR="0089699C" w:rsidRDefault="0089699C" w:rsidP="005A1412">
      <w:pPr>
        <w:pStyle w:val="List1text"/>
        <w:ind w:left="2268" w:hanging="1701"/>
      </w:pPr>
      <w:r>
        <w:t>Appendix 11</w:t>
      </w:r>
      <w:r>
        <w:tab/>
        <w:t>Functional description of the AIS Service Management</w:t>
      </w:r>
    </w:p>
    <w:p w14:paraId="2ECD6119" w14:textId="77777777" w:rsidR="0089699C" w:rsidRDefault="0089699C" w:rsidP="005A1412">
      <w:pPr>
        <w:pStyle w:val="BodyText"/>
        <w:spacing w:before="240" w:after="240"/>
      </w:pPr>
      <w:r>
        <w:t xml:space="preserve">Installation and </w:t>
      </w:r>
      <w:proofErr w:type="gramStart"/>
      <w:r>
        <w:t>life-cycle</w:t>
      </w:r>
      <w:proofErr w:type="gramEnd"/>
      <w:r>
        <w:t xml:space="preserve"> management issues of the AIS Service:</w:t>
      </w:r>
    </w:p>
    <w:p w14:paraId="1812C7EA" w14:textId="77777777" w:rsidR="0089699C" w:rsidRDefault="0089699C" w:rsidP="005A1412">
      <w:pPr>
        <w:pStyle w:val="List1text"/>
        <w:ind w:left="2268" w:hanging="1701"/>
      </w:pPr>
      <w:r>
        <w:t>Appendix 12</w:t>
      </w:r>
      <w:r>
        <w:tab/>
        <w:t>Co-location issues at Physical Shore Stations (PSS) and on-site infrastructure considerations</w:t>
      </w:r>
    </w:p>
    <w:p w14:paraId="238C0898" w14:textId="77777777" w:rsidR="0089699C" w:rsidRDefault="0089699C" w:rsidP="005A1412">
      <w:pPr>
        <w:pStyle w:val="List1text"/>
        <w:ind w:left="2268" w:hanging="1701"/>
      </w:pPr>
      <w:r>
        <w:t>Appendix 13</w:t>
      </w:r>
      <w:r>
        <w:tab/>
        <w:t>Recommendation regarding efficient operation and maintenance</w:t>
      </w:r>
    </w:p>
    <w:p w14:paraId="4E32659E" w14:textId="77777777" w:rsidR="0089699C" w:rsidRDefault="0089699C" w:rsidP="005A1412">
      <w:pPr>
        <w:pStyle w:val="BodyText"/>
        <w:spacing w:before="240" w:after="240"/>
      </w:pPr>
      <w:r>
        <w:t>Runtime configuration management of the VDL:</w:t>
      </w:r>
    </w:p>
    <w:p w14:paraId="7E71334A" w14:textId="77777777" w:rsidR="0089699C" w:rsidRDefault="0089699C" w:rsidP="005A1412">
      <w:pPr>
        <w:pStyle w:val="List1text"/>
        <w:ind w:left="2268" w:hanging="1701"/>
      </w:pPr>
      <w:r>
        <w:t>Appendix 14</w:t>
      </w:r>
      <w:r>
        <w:tab/>
        <w:t>FATDMA planning and operation</w:t>
      </w:r>
    </w:p>
    <w:p w14:paraId="57C9965E" w14:textId="77777777" w:rsidR="0089699C" w:rsidRDefault="0089699C" w:rsidP="005A1412">
      <w:pPr>
        <w:pStyle w:val="List1text"/>
        <w:ind w:left="2268" w:hanging="1701"/>
      </w:pPr>
      <w:r>
        <w:t>Appendix 15</w:t>
      </w:r>
      <w:r>
        <w:tab/>
        <w:t>Assigned mode operation</w:t>
      </w:r>
    </w:p>
    <w:p w14:paraId="6B9A70FB" w14:textId="77777777" w:rsidR="0089699C" w:rsidRDefault="0089699C" w:rsidP="005A1412">
      <w:pPr>
        <w:pStyle w:val="List1text"/>
        <w:ind w:left="2268" w:hanging="1701"/>
      </w:pPr>
      <w:r>
        <w:t>Appendix16</w:t>
      </w:r>
      <w:r>
        <w:tab/>
        <w:t>DGNSS broadcast via the AIS Service</w:t>
      </w:r>
    </w:p>
    <w:p w14:paraId="1EED4F69" w14:textId="77777777" w:rsidR="0089699C" w:rsidRDefault="0089699C" w:rsidP="005A1412">
      <w:pPr>
        <w:pStyle w:val="List1text"/>
        <w:ind w:left="2268" w:hanging="1701"/>
      </w:pPr>
      <w:r>
        <w:t>Appendix 17</w:t>
      </w:r>
      <w:r>
        <w:tab/>
        <w:t>Channel management</w:t>
      </w:r>
    </w:p>
    <w:p w14:paraId="110C3D4C" w14:textId="77777777" w:rsidR="0089699C" w:rsidRDefault="0089699C" w:rsidP="005A1412">
      <w:pPr>
        <w:pStyle w:val="List1text"/>
        <w:ind w:left="2268" w:hanging="1701"/>
      </w:pPr>
      <w:r>
        <w:t>Appendix 18</w:t>
      </w:r>
      <w:r>
        <w:tab/>
        <w:t>VDL loading management</w:t>
      </w:r>
    </w:p>
    <w:p w14:paraId="1D985165" w14:textId="77777777" w:rsidR="0089699C" w:rsidRDefault="0089699C" w:rsidP="005A1412">
      <w:pPr>
        <w:pStyle w:val="List1text"/>
        <w:ind w:left="2268" w:hanging="1701"/>
      </w:pPr>
      <w:r>
        <w:t>Appendix 19</w:t>
      </w:r>
      <w:r>
        <w:tab/>
        <w:t>Satellite AIS considerations</w:t>
      </w:r>
    </w:p>
    <w:p w14:paraId="77775FC9" w14:textId="77777777" w:rsidR="0089699C" w:rsidRDefault="0089699C" w:rsidP="00AC1EE4">
      <w:pPr>
        <w:pStyle w:val="Heading2"/>
      </w:pPr>
      <w:bookmarkStart w:id="9" w:name="_Toc336416335"/>
      <w:r>
        <w:t>Purpose of the Appendix</w:t>
      </w:r>
      <w:bookmarkEnd w:id="9"/>
    </w:p>
    <w:p w14:paraId="39A2A8E4" w14:textId="77777777" w:rsidR="0089699C" w:rsidRDefault="0089699C" w:rsidP="003E3B35">
      <w:pPr>
        <w:pStyle w:val="BodyText"/>
      </w:pPr>
      <w:r w:rsidRPr="003E3B35">
        <w:lastRenderedPageBreak/>
        <w:t xml:space="preserve">This Appendix expands on the description of the </w:t>
      </w:r>
      <w:r w:rsidRPr="00E078A0">
        <w:t>AIS Service regarding the Distribution Model.</w:t>
      </w:r>
    </w:p>
    <w:p w14:paraId="30360ADF" w14:textId="77777777" w:rsidR="0089699C" w:rsidRDefault="0089699C" w:rsidP="00471325">
      <w:pPr>
        <w:pStyle w:val="BodyText"/>
      </w:pPr>
      <w:r>
        <w:t xml:space="preserve">In most cases, due to coverage area requirements, the AIS Service of an administration spans a larger part of its coast or even the whole of its coast(s). </w:t>
      </w:r>
      <w:r w:rsidR="00347AE7">
        <w:t xml:space="preserve"> </w:t>
      </w:r>
      <w:r>
        <w:t xml:space="preserve">The actual geographical topology of the coastlines may vary from country to country. </w:t>
      </w:r>
      <w:r w:rsidR="00347AE7">
        <w:t xml:space="preserve"> </w:t>
      </w:r>
      <w:r>
        <w:t xml:space="preserve">The actual number of AIS Physical Shore Stations (AIS-PSS) of the AIS Service needed depends on a variety of aspects, as does the number of sites, where AIS Logical Shore Stations (AIS-LSS) would reside. </w:t>
      </w:r>
      <w:r w:rsidR="00347AE7">
        <w:t xml:space="preserve"> </w:t>
      </w:r>
      <w:r>
        <w:t>In some cases, the AIS Service may shrink to a “one spot AIS Service”, e.g. when there is a geographically isolated administration in remote areas.</w:t>
      </w:r>
    </w:p>
    <w:p w14:paraId="244BD0E6" w14:textId="77777777" w:rsidR="0089699C" w:rsidRDefault="0089699C" w:rsidP="00471325">
      <w:pPr>
        <w:pStyle w:val="BodyText"/>
      </w:pPr>
    </w:p>
    <w:p w14:paraId="0B99D0C3" w14:textId="77777777" w:rsidR="0089699C" w:rsidRDefault="0089699C" w:rsidP="00471325">
      <w:pPr>
        <w:pStyle w:val="BodyText"/>
      </w:pPr>
      <w:r>
        <w:t xml:space="preserve">Despite the differences in individual geography and topology there are functional similarities regarding the distribution of components of the AIS Service, and also certain criteria to select a specific distribution configuration. </w:t>
      </w:r>
      <w:r w:rsidR="00347AE7">
        <w:t xml:space="preserve"> </w:t>
      </w:r>
      <w:r>
        <w:t>The distribution model of the AIS Service describes some standard distribution configurations</w:t>
      </w:r>
      <w:r w:rsidR="00347AE7">
        <w:t>,</w:t>
      </w:r>
      <w:bookmarkStart w:id="10" w:name="_GoBack"/>
      <w:bookmarkEnd w:id="10"/>
      <w:r>
        <w:t xml:space="preserve"> which would apply to most administrations, and also provides AIS-specific rationales and criteria. </w:t>
      </w:r>
    </w:p>
    <w:p w14:paraId="26EA8E13" w14:textId="77777777" w:rsidR="0089699C" w:rsidRDefault="0089699C" w:rsidP="00471325">
      <w:pPr>
        <w:pStyle w:val="BodyText"/>
      </w:pPr>
    </w:p>
    <w:p w14:paraId="0F594273" w14:textId="77777777" w:rsidR="0089699C" w:rsidRDefault="0089699C" w:rsidP="00471325">
      <w:pPr>
        <w:pStyle w:val="BodyText"/>
      </w:pPr>
      <w:r>
        <w:t xml:space="preserve">The distribution model is essentially functional and generic. </w:t>
      </w:r>
      <w:r w:rsidR="00347AE7">
        <w:t xml:space="preserve"> </w:t>
      </w:r>
      <w:r>
        <w:t xml:space="preserve">It needs to be applied (“tailored”) to the geography and topology by every administration. </w:t>
      </w:r>
      <w:r w:rsidR="00347AE7">
        <w:t xml:space="preserve"> </w:t>
      </w:r>
      <w:r>
        <w:t>To that end guidance is pro-vided how to arrive at a proper individual distribution model taking into account the following aspects:</w:t>
      </w:r>
    </w:p>
    <w:p w14:paraId="6E56FD8E" w14:textId="77777777" w:rsidR="0089699C" w:rsidRDefault="0089699C" w:rsidP="00471325">
      <w:pPr>
        <w:pStyle w:val="BodyText"/>
      </w:pPr>
      <w:r>
        <w:t>-</w:t>
      </w:r>
      <w:r>
        <w:tab/>
      </w:r>
      <w:proofErr w:type="gramStart"/>
      <w:r>
        <w:t>coverage</w:t>
      </w:r>
      <w:proofErr w:type="gramEnd"/>
      <w:r>
        <w:t xml:space="preserve"> requirements and coverage planning</w:t>
      </w:r>
    </w:p>
    <w:p w14:paraId="1A4A313E" w14:textId="77777777" w:rsidR="0089699C" w:rsidRDefault="0089699C" w:rsidP="00471325">
      <w:pPr>
        <w:pStyle w:val="BodyText"/>
      </w:pPr>
      <w:r>
        <w:t>-</w:t>
      </w:r>
      <w:r>
        <w:tab/>
      </w:r>
      <w:proofErr w:type="gramStart"/>
      <w:r>
        <w:t>coastal</w:t>
      </w:r>
      <w:proofErr w:type="gramEnd"/>
      <w:r>
        <w:t xml:space="preserve"> topology (concave, convex, line, one spot, ...)</w:t>
      </w:r>
    </w:p>
    <w:p w14:paraId="2B4FC65B" w14:textId="77777777" w:rsidR="0089699C" w:rsidRDefault="0089699C" w:rsidP="00471325">
      <w:pPr>
        <w:pStyle w:val="BodyText"/>
      </w:pPr>
      <w:r>
        <w:t>-</w:t>
      </w:r>
      <w:r>
        <w:tab/>
      </w:r>
      <w:proofErr w:type="gramStart"/>
      <w:r>
        <w:t>required</w:t>
      </w:r>
      <w:proofErr w:type="gramEnd"/>
      <w:r>
        <w:t xml:space="preserve"> functionality setup of an AIS Service, i.e. required Basic AIS Services</w:t>
      </w:r>
    </w:p>
    <w:p w14:paraId="2E7958B1" w14:textId="77777777" w:rsidR="0089699C" w:rsidRDefault="0089699C" w:rsidP="00471325">
      <w:pPr>
        <w:pStyle w:val="BodyText"/>
      </w:pPr>
      <w:r>
        <w:t>-</w:t>
      </w:r>
      <w:r>
        <w:tab/>
      </w:r>
      <w:proofErr w:type="gramStart"/>
      <w:r>
        <w:t>distribution</w:t>
      </w:r>
      <w:proofErr w:type="gramEnd"/>
      <w:r>
        <w:t xml:space="preserve"> of receive / transmit functionalities</w:t>
      </w:r>
    </w:p>
    <w:p w14:paraId="004C4AA8" w14:textId="77777777" w:rsidR="0089699C" w:rsidRDefault="0089699C" w:rsidP="00471325">
      <w:pPr>
        <w:pStyle w:val="BodyText"/>
      </w:pPr>
      <w:r>
        <w:t>-</w:t>
      </w:r>
      <w:r>
        <w:tab/>
      </w:r>
      <w:proofErr w:type="gramStart"/>
      <w:r>
        <w:t>maintenance</w:t>
      </w:r>
      <w:proofErr w:type="gramEnd"/>
      <w:r>
        <w:t xml:space="preserve"> and life-cycle considerations </w:t>
      </w:r>
    </w:p>
    <w:p w14:paraId="09D8C608" w14:textId="77777777" w:rsidR="0089699C" w:rsidRDefault="0089699C" w:rsidP="00471325">
      <w:pPr>
        <w:pStyle w:val="BodyText"/>
      </w:pPr>
      <w:r>
        <w:t>-</w:t>
      </w:r>
      <w:r>
        <w:tab/>
      </w:r>
      <w:proofErr w:type="gramStart"/>
      <w:r>
        <w:t>data</w:t>
      </w:r>
      <w:proofErr w:type="gramEnd"/>
      <w:r>
        <w:t xml:space="preserve"> transfer network considerations</w:t>
      </w:r>
    </w:p>
    <w:p w14:paraId="5C31E0D2" w14:textId="77777777" w:rsidR="0089699C" w:rsidRDefault="0089699C" w:rsidP="00471325">
      <w:pPr>
        <w:pStyle w:val="BodyText"/>
      </w:pPr>
      <w:r>
        <w:t>-</w:t>
      </w:r>
      <w:r>
        <w:tab/>
      </w:r>
      <w:proofErr w:type="gramStart"/>
      <w:r>
        <w:t>infrastructure</w:t>
      </w:r>
      <w:proofErr w:type="gramEnd"/>
      <w:r>
        <w:t xml:space="preserve"> requirements</w:t>
      </w:r>
    </w:p>
    <w:p w14:paraId="008ABE30" w14:textId="77777777" w:rsidR="0089699C" w:rsidRDefault="0089699C" w:rsidP="003E3B35">
      <w:pPr>
        <w:pStyle w:val="BodyText"/>
      </w:pPr>
    </w:p>
    <w:p w14:paraId="65AEDCD3" w14:textId="77777777" w:rsidR="0089699C" w:rsidRDefault="0089699C">
      <w:r>
        <w:br w:type="page"/>
      </w:r>
    </w:p>
    <w:p w14:paraId="005A7D00" w14:textId="77777777" w:rsidR="0089699C" w:rsidRDefault="0089699C" w:rsidP="003E3B35">
      <w:pPr>
        <w:pStyle w:val="BodyText"/>
      </w:pPr>
    </w:p>
    <w:p w14:paraId="2A7A089F" w14:textId="77777777" w:rsidR="0089699C" w:rsidRDefault="0089699C" w:rsidP="00A86A93">
      <w:pPr>
        <w:pStyle w:val="Heading1"/>
        <w:tabs>
          <w:tab w:val="clear" w:pos="567"/>
          <w:tab w:val="num" w:pos="432"/>
        </w:tabs>
        <w:spacing w:after="60"/>
        <w:ind w:left="432" w:hanging="432"/>
      </w:pPr>
      <w:bookmarkStart w:id="11" w:name="_Toc304976414"/>
      <w:bookmarkStart w:id="12" w:name="_Toc336416336"/>
      <w:r>
        <w:t>AIS Service distribution configurations</w:t>
      </w:r>
      <w:bookmarkEnd w:id="11"/>
      <w:bookmarkEnd w:id="12"/>
    </w:p>
    <w:p w14:paraId="26A98844" w14:textId="77777777" w:rsidR="0089699C" w:rsidRDefault="0089699C" w:rsidP="00A86A93">
      <w:pPr>
        <w:rPr>
          <w:lang w:val="en-US"/>
        </w:rPr>
      </w:pPr>
      <w:r>
        <w:rPr>
          <w:lang w:val="en-US"/>
        </w:rPr>
        <w:t>There are three AIS Service distribution configurations defined:</w:t>
      </w:r>
    </w:p>
    <w:p w14:paraId="50DD6C06" w14:textId="77777777" w:rsidR="0089699C" w:rsidRDefault="0089699C" w:rsidP="00347AE7">
      <w:pPr>
        <w:numPr>
          <w:ilvl w:val="0"/>
          <w:numId w:val="16"/>
        </w:numPr>
        <w:rPr>
          <w:lang w:val="en-US"/>
        </w:rPr>
      </w:pPr>
      <w:proofErr w:type="gramStart"/>
      <w:r>
        <w:rPr>
          <w:lang w:val="en-US"/>
        </w:rPr>
        <w:t>the</w:t>
      </w:r>
      <w:proofErr w:type="gramEnd"/>
      <w:r>
        <w:rPr>
          <w:lang w:val="en-US"/>
        </w:rPr>
        <w:t xml:space="preserve"> Multiple-Node AIS Service distribution configuration </w:t>
      </w:r>
    </w:p>
    <w:p w14:paraId="5985FB6B" w14:textId="77777777" w:rsidR="0089699C" w:rsidRDefault="0089699C" w:rsidP="00347AE7">
      <w:pPr>
        <w:numPr>
          <w:ilvl w:val="0"/>
          <w:numId w:val="16"/>
        </w:numPr>
        <w:rPr>
          <w:lang w:val="en-US"/>
        </w:rPr>
      </w:pPr>
      <w:proofErr w:type="gramStart"/>
      <w:r>
        <w:rPr>
          <w:lang w:val="en-US"/>
        </w:rPr>
        <w:t>the</w:t>
      </w:r>
      <w:proofErr w:type="gramEnd"/>
      <w:r>
        <w:rPr>
          <w:lang w:val="en-US"/>
        </w:rPr>
        <w:t xml:space="preserve"> One-Node AIS Service distribution configuration </w:t>
      </w:r>
    </w:p>
    <w:p w14:paraId="040B1E87" w14:textId="77777777" w:rsidR="0089699C" w:rsidRDefault="0089699C" w:rsidP="00347AE7">
      <w:pPr>
        <w:numPr>
          <w:ilvl w:val="0"/>
          <w:numId w:val="16"/>
        </w:numPr>
        <w:rPr>
          <w:lang w:val="en-US"/>
        </w:rPr>
      </w:pPr>
      <w:proofErr w:type="gramStart"/>
      <w:r>
        <w:rPr>
          <w:lang w:val="en-US"/>
        </w:rPr>
        <w:t>the</w:t>
      </w:r>
      <w:proofErr w:type="gramEnd"/>
      <w:r>
        <w:rPr>
          <w:lang w:val="en-US"/>
        </w:rPr>
        <w:t xml:space="preserve"> One-Spot AIS Service distribution configuration</w:t>
      </w:r>
    </w:p>
    <w:p w14:paraId="399ECEAD" w14:textId="77777777" w:rsidR="0089699C" w:rsidRDefault="0089699C" w:rsidP="00A86A93">
      <w:pPr>
        <w:rPr>
          <w:lang w:val="en-US"/>
        </w:rPr>
      </w:pPr>
    </w:p>
    <w:p w14:paraId="1C6B8E14" w14:textId="77777777" w:rsidR="0089699C" w:rsidRDefault="0089699C" w:rsidP="00A86A93">
      <w:pPr>
        <w:rPr>
          <w:lang w:val="en-US"/>
        </w:rPr>
      </w:pPr>
      <w:r>
        <w:rPr>
          <w:lang w:val="en-US"/>
        </w:rPr>
        <w:t xml:space="preserve">They are described in the following sections.  It should be noted that the AIS Service </w:t>
      </w:r>
      <w:proofErr w:type="gramStart"/>
      <w:r>
        <w:rPr>
          <w:lang w:val="en-US"/>
        </w:rPr>
        <w:t>may</w:t>
      </w:r>
      <w:proofErr w:type="gramEnd"/>
      <w:r>
        <w:rPr>
          <w:lang w:val="en-US"/>
        </w:rPr>
        <w:t xml:space="preserve"> be a sub-service of a larger distribution configuration such as the VTS Service or e-Navigation.</w:t>
      </w:r>
    </w:p>
    <w:p w14:paraId="653656D3" w14:textId="77777777" w:rsidR="0089699C" w:rsidRDefault="0089699C" w:rsidP="00A86A93">
      <w:pPr>
        <w:rPr>
          <w:lang w:val="en-US"/>
        </w:rPr>
      </w:pPr>
      <w:r>
        <w:rPr>
          <w:lang w:val="en-US"/>
        </w:rPr>
        <w:t>.</w:t>
      </w:r>
    </w:p>
    <w:p w14:paraId="70ADDA61" w14:textId="77777777" w:rsidR="0089699C" w:rsidRPr="00170974" w:rsidRDefault="0089699C" w:rsidP="00A86A93">
      <w:pPr>
        <w:pStyle w:val="Heading2"/>
        <w:keepNext/>
        <w:tabs>
          <w:tab w:val="clear" w:pos="851"/>
          <w:tab w:val="num" w:pos="576"/>
        </w:tabs>
        <w:spacing w:after="60"/>
        <w:ind w:left="576" w:hanging="576"/>
        <w:rPr>
          <w:lang w:val="fr-CA"/>
        </w:rPr>
      </w:pPr>
      <w:bookmarkStart w:id="13" w:name="_Toc304976415"/>
      <w:bookmarkStart w:id="14" w:name="_Toc336416337"/>
      <w:r w:rsidRPr="00683817">
        <w:rPr>
          <w:lang w:val="fr-CA"/>
        </w:rPr>
        <w:t>Multiple-</w:t>
      </w:r>
      <w:proofErr w:type="spellStart"/>
      <w:r w:rsidRPr="00683817">
        <w:rPr>
          <w:lang w:val="fr-CA"/>
        </w:rPr>
        <w:t>Node</w:t>
      </w:r>
      <w:proofErr w:type="spellEnd"/>
      <w:r w:rsidRPr="00683817">
        <w:rPr>
          <w:lang w:val="fr-CA"/>
        </w:rPr>
        <w:t xml:space="preserve"> AIS Service distribution configuration</w:t>
      </w:r>
      <w:bookmarkEnd w:id="13"/>
      <w:bookmarkEnd w:id="14"/>
    </w:p>
    <w:p w14:paraId="589FB37F" w14:textId="77777777" w:rsidR="0089699C" w:rsidRPr="00301B9E" w:rsidRDefault="0089699C" w:rsidP="00A86A93">
      <w:pPr>
        <w:rPr>
          <w:lang w:val="en-US"/>
        </w:rPr>
      </w:pPr>
      <w:proofErr w:type="gramStart"/>
      <w:r>
        <w:rPr>
          <w:lang w:val="en-US"/>
        </w:rPr>
        <w:t>The Multiple-Node AIS Service distribution configuration is characterized topologically by at least two Node sites and at least two Remote Sites</w:t>
      </w:r>
      <w:proofErr w:type="gramEnd"/>
      <w:r>
        <w:rPr>
          <w:lang w:val="en-US"/>
        </w:rPr>
        <w:t>. All AIS Physical Shore Stations (AIS-PSS) of the AIS Service residing at the Remote Sites are connected to the Node sites used by the AIS Service by WAN feeder links (multiple star configuration)</w:t>
      </w:r>
      <w:proofErr w:type="gramStart"/>
      <w:r>
        <w:rPr>
          <w:lang w:val="en-US"/>
        </w:rPr>
        <w:t xml:space="preserve">. </w:t>
      </w:r>
      <w:proofErr w:type="gramEnd"/>
      <w:r>
        <w:rPr>
          <w:lang w:val="en-US"/>
        </w:rPr>
        <w:t xml:space="preserve">In addition </w:t>
      </w:r>
      <w:r w:rsidRPr="000F3E7B">
        <w:rPr>
          <w:i/>
          <w:iCs/>
          <w:lang w:val="en-US"/>
        </w:rPr>
        <w:t>all</w:t>
      </w:r>
      <w:r>
        <w:rPr>
          <w:lang w:val="en-US"/>
        </w:rPr>
        <w:t xml:space="preserve"> Node sites used by the AIS Service are connected by WAN backbone links</w:t>
      </w:r>
      <w:proofErr w:type="gramStart"/>
      <w:r>
        <w:rPr>
          <w:lang w:val="en-US"/>
        </w:rPr>
        <w:t xml:space="preserve">. </w:t>
      </w:r>
      <w:proofErr w:type="gramEnd"/>
      <w:r>
        <w:rPr>
          <w:lang w:val="en-US"/>
        </w:rPr>
        <w:t>This is necessary e.g. for master control of the AIS Service and for data replication</w:t>
      </w:r>
      <w:proofErr w:type="gramStart"/>
      <w:r>
        <w:rPr>
          <w:lang w:val="en-US"/>
        </w:rPr>
        <w:t xml:space="preserve">. </w:t>
      </w:r>
      <w:proofErr w:type="gramEnd"/>
      <w:r>
        <w:rPr>
          <w:lang w:val="en-US"/>
        </w:rPr>
        <w:t xml:space="preserve">It is recommended that all Nodes used by AIS Service </w:t>
      </w:r>
      <w:proofErr w:type="gramStart"/>
      <w:r>
        <w:rPr>
          <w:lang w:val="en-US"/>
        </w:rPr>
        <w:t>are</w:t>
      </w:r>
      <w:proofErr w:type="gramEnd"/>
      <w:r>
        <w:rPr>
          <w:lang w:val="en-US"/>
        </w:rPr>
        <w:t xml:space="preserve"> connected with all other Nodes used by the AIS Service. </w:t>
      </w:r>
    </w:p>
    <w:p w14:paraId="01B5FD83" w14:textId="77777777" w:rsidR="0089699C" w:rsidRDefault="0089699C" w:rsidP="00A86A93">
      <w:pPr>
        <w:rPr>
          <w:lang w:val="en-US"/>
        </w:rPr>
      </w:pPr>
    </w:p>
    <w:p w14:paraId="3DCB2D0F" w14:textId="77777777" w:rsidR="0089699C" w:rsidRDefault="0089699C" w:rsidP="00A86A93">
      <w:pPr>
        <w:rPr>
          <w:lang w:val="en-US"/>
        </w:rPr>
      </w:pPr>
      <w:r>
        <w:t xml:space="preserve">Typically, even in geographically large Multiple-Node AIS Service distribution configurations there are only two or three Nodes required. </w:t>
      </w:r>
    </w:p>
    <w:p w14:paraId="368C6135" w14:textId="77777777" w:rsidR="0089699C" w:rsidRDefault="0089699C" w:rsidP="00A86A93">
      <w:pPr>
        <w:rPr>
          <w:lang w:val="en-US"/>
        </w:rPr>
      </w:pPr>
    </w:p>
    <w:p w14:paraId="427A070B" w14:textId="77777777" w:rsidR="0089699C" w:rsidRDefault="0089699C" w:rsidP="00A86A93">
      <w:pPr>
        <w:rPr>
          <w:lang w:val="en-US"/>
        </w:rPr>
      </w:pPr>
    </w:p>
    <w:p w14:paraId="5E6D1433" w14:textId="77777777" w:rsidR="0089699C" w:rsidRDefault="0089699C" w:rsidP="00A86A93">
      <w:pPr>
        <w:rPr>
          <w:lang w:val="en-US"/>
        </w:rPr>
      </w:pPr>
      <w:r>
        <w:rPr>
          <w:lang w:val="en-US"/>
        </w:rPr>
        <w:t xml:space="preserve">The Multiple-Node AIS Service distribution configuration would best serve administrations, </w:t>
      </w:r>
    </w:p>
    <w:p w14:paraId="19ACD540" w14:textId="77777777" w:rsidR="0089699C" w:rsidRDefault="0089699C" w:rsidP="00347AE7">
      <w:pPr>
        <w:numPr>
          <w:ilvl w:val="0"/>
          <w:numId w:val="17"/>
        </w:numPr>
        <w:rPr>
          <w:i/>
          <w:iCs/>
          <w:lang w:val="en-US"/>
        </w:rPr>
      </w:pPr>
      <w:proofErr w:type="gramStart"/>
      <w:r>
        <w:rPr>
          <w:lang w:val="en-US"/>
        </w:rPr>
        <w:t>whose</w:t>
      </w:r>
      <w:proofErr w:type="gramEnd"/>
      <w:r>
        <w:rPr>
          <w:lang w:val="en-US"/>
        </w:rPr>
        <w:t xml:space="preserve"> area of responsibility and/or interest is </w:t>
      </w:r>
      <w:r w:rsidRPr="0089226F">
        <w:rPr>
          <w:i/>
          <w:iCs/>
          <w:lang w:val="en-US"/>
        </w:rPr>
        <w:t>geographical</w:t>
      </w:r>
      <w:r>
        <w:rPr>
          <w:i/>
          <w:iCs/>
          <w:lang w:val="en-US"/>
        </w:rPr>
        <w:t xml:space="preserve"> large </w:t>
      </w:r>
      <w:r w:rsidRPr="0096115F">
        <w:rPr>
          <w:lang w:val="en-US"/>
        </w:rPr>
        <w:t>and/</w:t>
      </w:r>
      <w:r w:rsidRPr="002D4EB1">
        <w:rPr>
          <w:lang w:val="en-US"/>
        </w:rPr>
        <w:t>or</w:t>
      </w:r>
    </w:p>
    <w:p w14:paraId="167DC13C" w14:textId="77777777" w:rsidR="0089699C" w:rsidRDefault="0089699C" w:rsidP="00347AE7">
      <w:pPr>
        <w:numPr>
          <w:ilvl w:val="0"/>
          <w:numId w:val="17"/>
        </w:numPr>
        <w:rPr>
          <w:lang w:val="en-US"/>
        </w:rPr>
      </w:pPr>
      <w:proofErr w:type="gramStart"/>
      <w:r w:rsidRPr="002D4EB1">
        <w:rPr>
          <w:lang w:val="en-US"/>
        </w:rPr>
        <w:t>where</w:t>
      </w:r>
      <w:proofErr w:type="gramEnd"/>
      <w:r>
        <w:rPr>
          <w:i/>
          <w:iCs/>
          <w:lang w:val="en-US"/>
        </w:rPr>
        <w:t xml:space="preserve"> a concave coastal topology would require more than one Node anyway</w:t>
      </w:r>
      <w:r>
        <w:rPr>
          <w:lang w:val="en-US"/>
        </w:rPr>
        <w:t>, in particular when considering costs associated to the WAN feeder links as opposed to the costs associated with WAN backbone links, and/or</w:t>
      </w:r>
    </w:p>
    <w:p w14:paraId="716ACB1F" w14:textId="77777777" w:rsidR="0089699C" w:rsidRDefault="0089699C" w:rsidP="00347AE7">
      <w:pPr>
        <w:numPr>
          <w:ilvl w:val="0"/>
          <w:numId w:val="17"/>
        </w:numPr>
        <w:rPr>
          <w:lang w:val="en-US"/>
        </w:rPr>
      </w:pPr>
      <w:proofErr w:type="gramStart"/>
      <w:r>
        <w:rPr>
          <w:lang w:val="en-US"/>
        </w:rPr>
        <w:t>where</w:t>
      </w:r>
      <w:proofErr w:type="gramEnd"/>
      <w:r>
        <w:rPr>
          <w:lang w:val="en-US"/>
        </w:rPr>
        <w:t xml:space="preserve"> </w:t>
      </w:r>
      <w:r w:rsidRPr="002D4EB1">
        <w:rPr>
          <w:i/>
          <w:iCs/>
          <w:lang w:val="en-US"/>
        </w:rPr>
        <w:t>centralization of all geographically volatile functionality into one Node is</w:t>
      </w:r>
      <w:r>
        <w:rPr>
          <w:i/>
          <w:iCs/>
          <w:lang w:val="en-US"/>
        </w:rPr>
        <w:t xml:space="preserve"> not desirable </w:t>
      </w:r>
      <w:r>
        <w:rPr>
          <w:lang w:val="en-US"/>
        </w:rPr>
        <w:t>due to redundancy reasons, regardless of the additional costs associated with this redundancy.</w:t>
      </w:r>
    </w:p>
    <w:p w14:paraId="28FF6A89" w14:textId="77777777" w:rsidR="0089699C" w:rsidRDefault="0089699C" w:rsidP="00347AE7">
      <w:pPr>
        <w:numPr>
          <w:ilvl w:val="0"/>
          <w:numId w:val="17"/>
        </w:numPr>
        <w:rPr>
          <w:lang w:val="en-US"/>
        </w:rPr>
      </w:pPr>
    </w:p>
    <w:p w14:paraId="69A6D06D" w14:textId="77777777" w:rsidR="0089699C" w:rsidRDefault="0089699C" w:rsidP="00A86A93">
      <w:r>
        <w:t>Cautionary note:</w:t>
      </w:r>
    </w:p>
    <w:p w14:paraId="3F96CA74" w14:textId="77777777" w:rsidR="0089699C" w:rsidRDefault="0089699C" w:rsidP="00347AE7">
      <w:pPr>
        <w:numPr>
          <w:ilvl w:val="0"/>
          <w:numId w:val="15"/>
        </w:numPr>
      </w:pPr>
      <w:r>
        <w:t xml:space="preserve">For redundancy reasons, in the Multiple-Node distribution model there is the option to duplicate the AIS service management (AIS-SM) master functionality to two (or even more) Nodes. In this case, however, </w:t>
      </w:r>
      <w:proofErr w:type="gramStart"/>
      <w:r>
        <w:t>only one AIS–</w:t>
      </w:r>
      <w:proofErr w:type="gramEnd"/>
      <w:r>
        <w:t>SM master should be active at any point in time.</w:t>
      </w:r>
    </w:p>
    <w:p w14:paraId="16E18A5A" w14:textId="77777777" w:rsidR="0089699C" w:rsidRDefault="0089699C" w:rsidP="00A86A93"/>
    <w:p w14:paraId="658559BD" w14:textId="77777777" w:rsidR="0089699C" w:rsidRDefault="0089699C" w:rsidP="00A86A93"/>
    <w:p w14:paraId="47D08698" w14:textId="77777777" w:rsidR="0089699C" w:rsidRDefault="0089699C" w:rsidP="00A86A93">
      <w:pPr>
        <w:pStyle w:val="Heading2"/>
        <w:keepNext/>
        <w:tabs>
          <w:tab w:val="clear" w:pos="851"/>
          <w:tab w:val="num" w:pos="576"/>
        </w:tabs>
        <w:spacing w:after="60"/>
        <w:ind w:left="576" w:hanging="576"/>
      </w:pPr>
      <w:bookmarkStart w:id="15" w:name="_Toc304976416"/>
      <w:bookmarkStart w:id="16" w:name="_Toc336416338"/>
      <w:r>
        <w:t>One-Node AIS Service distribution configuration</w:t>
      </w:r>
      <w:bookmarkEnd w:id="15"/>
      <w:bookmarkEnd w:id="16"/>
    </w:p>
    <w:p w14:paraId="25C85461" w14:textId="77777777" w:rsidR="0089699C" w:rsidRPr="00301B9E" w:rsidRDefault="0089699C" w:rsidP="00A86A93">
      <w:pPr>
        <w:rPr>
          <w:lang w:val="en-US"/>
        </w:rPr>
      </w:pPr>
      <w:r>
        <w:rPr>
          <w:lang w:val="en-US"/>
        </w:rPr>
        <w:t xml:space="preserve">The One-Node AIS Service distribution configuration is characterized topologically by one Node site and at least one remote </w:t>
      </w:r>
      <w:proofErr w:type="spellStart"/>
      <w:proofErr w:type="gramStart"/>
      <w:r>
        <w:rPr>
          <w:lang w:val="en-US"/>
        </w:rPr>
        <w:t>site.All</w:t>
      </w:r>
      <w:proofErr w:type="spellEnd"/>
      <w:proofErr w:type="gramEnd"/>
      <w:r>
        <w:rPr>
          <w:lang w:val="en-US"/>
        </w:rPr>
        <w:t xml:space="preserve"> AIS-PSS of the AIS Service residing at the remote sites are connected to the One-Node by WAN feeder links (logical star configuration). </w:t>
      </w:r>
    </w:p>
    <w:p w14:paraId="1159DAF1" w14:textId="77777777" w:rsidR="0089699C" w:rsidRDefault="0089699C" w:rsidP="00A86A93">
      <w:pPr>
        <w:rPr>
          <w:lang w:val="en-US"/>
        </w:rPr>
      </w:pPr>
    </w:p>
    <w:p w14:paraId="3F3110E3" w14:textId="77777777" w:rsidR="0089699C" w:rsidRDefault="0089699C" w:rsidP="00A86A93">
      <w:pPr>
        <w:rPr>
          <w:lang w:val="en-US"/>
        </w:rPr>
      </w:pPr>
      <w:r>
        <w:rPr>
          <w:lang w:val="en-US"/>
        </w:rPr>
        <w:t xml:space="preserve">The One-Node AIS Service distribution configuration would best serve administrations, </w:t>
      </w:r>
    </w:p>
    <w:p w14:paraId="5861BD4A" w14:textId="77777777" w:rsidR="0089699C" w:rsidRDefault="0089699C" w:rsidP="00347AE7">
      <w:pPr>
        <w:numPr>
          <w:ilvl w:val="0"/>
          <w:numId w:val="17"/>
        </w:numPr>
        <w:rPr>
          <w:i/>
          <w:iCs/>
          <w:lang w:val="en-US"/>
        </w:rPr>
      </w:pPr>
      <w:proofErr w:type="gramStart"/>
      <w:r>
        <w:rPr>
          <w:lang w:val="en-US"/>
        </w:rPr>
        <w:t>whose</w:t>
      </w:r>
      <w:proofErr w:type="gramEnd"/>
      <w:r>
        <w:rPr>
          <w:lang w:val="en-US"/>
        </w:rPr>
        <w:t xml:space="preserve"> area of responsibility and/or interest is </w:t>
      </w:r>
      <w:r w:rsidRPr="0089226F">
        <w:rPr>
          <w:i/>
          <w:iCs/>
          <w:lang w:val="en-US"/>
        </w:rPr>
        <w:t xml:space="preserve">confined to </w:t>
      </w:r>
      <w:r>
        <w:rPr>
          <w:i/>
          <w:iCs/>
          <w:lang w:val="en-US"/>
        </w:rPr>
        <w:t>a limited</w:t>
      </w:r>
      <w:r w:rsidRPr="0089226F">
        <w:rPr>
          <w:i/>
          <w:iCs/>
          <w:lang w:val="en-US"/>
        </w:rPr>
        <w:t xml:space="preserve"> geographical </w:t>
      </w:r>
      <w:r>
        <w:rPr>
          <w:i/>
          <w:iCs/>
          <w:lang w:val="en-US"/>
        </w:rPr>
        <w:t xml:space="preserve">area </w:t>
      </w:r>
      <w:r w:rsidRPr="002D4EB1">
        <w:rPr>
          <w:lang w:val="en-US"/>
        </w:rPr>
        <w:t>or</w:t>
      </w:r>
    </w:p>
    <w:p w14:paraId="38A79E25" w14:textId="77777777" w:rsidR="0089699C" w:rsidRDefault="0089699C" w:rsidP="00347AE7">
      <w:pPr>
        <w:numPr>
          <w:ilvl w:val="0"/>
          <w:numId w:val="17"/>
        </w:numPr>
        <w:rPr>
          <w:lang w:val="en-US"/>
        </w:rPr>
      </w:pPr>
      <w:proofErr w:type="gramStart"/>
      <w:r w:rsidRPr="002D4EB1">
        <w:rPr>
          <w:lang w:val="en-US"/>
        </w:rPr>
        <w:t>where</w:t>
      </w:r>
      <w:proofErr w:type="gramEnd"/>
      <w:r>
        <w:rPr>
          <w:i/>
          <w:iCs/>
          <w:lang w:val="en-US"/>
        </w:rPr>
        <w:t xml:space="preserve"> a convex coastal topology renders the One-Node AIS Service distribution the most economically feasible solution</w:t>
      </w:r>
      <w:r>
        <w:rPr>
          <w:lang w:val="en-US"/>
        </w:rPr>
        <w:t>, in particular when considering costs related to the WAN feeder links, or</w:t>
      </w:r>
    </w:p>
    <w:p w14:paraId="116AB840" w14:textId="77777777" w:rsidR="0089699C" w:rsidRDefault="0089699C" w:rsidP="00347AE7">
      <w:pPr>
        <w:numPr>
          <w:ilvl w:val="0"/>
          <w:numId w:val="17"/>
        </w:numPr>
        <w:rPr>
          <w:lang w:val="en-US"/>
        </w:rPr>
      </w:pPr>
      <w:proofErr w:type="gramStart"/>
      <w:r>
        <w:rPr>
          <w:lang w:val="en-US"/>
        </w:rPr>
        <w:t>where</w:t>
      </w:r>
      <w:proofErr w:type="gramEnd"/>
      <w:r>
        <w:rPr>
          <w:lang w:val="en-US"/>
        </w:rPr>
        <w:t xml:space="preserve"> </w:t>
      </w:r>
      <w:r w:rsidRPr="002D4EB1">
        <w:rPr>
          <w:i/>
          <w:iCs/>
          <w:lang w:val="en-US"/>
        </w:rPr>
        <w:t xml:space="preserve">centralization of all geographically </w:t>
      </w:r>
      <w:r>
        <w:rPr>
          <w:i/>
          <w:iCs/>
          <w:lang w:val="en-US"/>
        </w:rPr>
        <w:t>dispersed</w:t>
      </w:r>
      <w:r w:rsidRPr="002D4EB1">
        <w:rPr>
          <w:i/>
          <w:iCs/>
          <w:lang w:val="en-US"/>
        </w:rPr>
        <w:t xml:space="preserve"> functionality into one Node is desired</w:t>
      </w:r>
      <w:r>
        <w:rPr>
          <w:lang w:val="en-US"/>
        </w:rPr>
        <w:t xml:space="preserve"> for whatever reason regardless of the coastal topology.</w:t>
      </w:r>
    </w:p>
    <w:p w14:paraId="462B3BAD" w14:textId="77777777" w:rsidR="0089699C" w:rsidRDefault="0089699C" w:rsidP="00A86A93">
      <w:pPr>
        <w:rPr>
          <w:lang w:val="en-US"/>
        </w:rPr>
      </w:pPr>
    </w:p>
    <w:p w14:paraId="039D402E" w14:textId="77777777" w:rsidR="0089699C" w:rsidRDefault="0089699C" w:rsidP="00A86A93">
      <w:pPr>
        <w:pStyle w:val="Heading2"/>
        <w:keepNext/>
        <w:tabs>
          <w:tab w:val="clear" w:pos="851"/>
          <w:tab w:val="num" w:pos="576"/>
        </w:tabs>
        <w:spacing w:after="60"/>
        <w:ind w:left="576" w:hanging="576"/>
      </w:pPr>
      <w:bookmarkStart w:id="17" w:name="_Toc304976417"/>
      <w:bookmarkStart w:id="18" w:name="_Toc336416339"/>
      <w:r>
        <w:t>One-Spot AIS Service distribution configuration</w:t>
      </w:r>
      <w:bookmarkEnd w:id="17"/>
      <w:bookmarkEnd w:id="18"/>
    </w:p>
    <w:p w14:paraId="42B3E081" w14:textId="77777777" w:rsidR="0089699C" w:rsidRDefault="0089699C" w:rsidP="00A86A93">
      <w:pPr>
        <w:rPr>
          <w:lang w:val="en-US"/>
        </w:rPr>
      </w:pPr>
      <w:r>
        <w:rPr>
          <w:lang w:val="en-US"/>
        </w:rPr>
        <w:t xml:space="preserve">The One-Spot AIS Service distribution configuration is the simplest AIS Service distribution configuration: The AIS-PSS, the functionalities of the Logical Layer and the functionalities of the AIS-SM are co-located on </w:t>
      </w:r>
      <w:r w:rsidRPr="00683817">
        <w:rPr>
          <w:lang w:val="en-US"/>
        </w:rPr>
        <w:t>one</w:t>
      </w:r>
      <w:r>
        <w:rPr>
          <w:lang w:val="en-US"/>
        </w:rPr>
        <w:t xml:space="preserve"> location</w:t>
      </w:r>
      <w:proofErr w:type="gramStart"/>
      <w:r>
        <w:rPr>
          <w:lang w:val="en-US"/>
        </w:rPr>
        <w:t xml:space="preserve">. </w:t>
      </w:r>
      <w:proofErr w:type="gramEnd"/>
      <w:r>
        <w:rPr>
          <w:lang w:val="en-US"/>
        </w:rPr>
        <w:t xml:space="preserve">Therefore, all technical operation, maintenance and further development would be done at this one location. </w:t>
      </w:r>
    </w:p>
    <w:p w14:paraId="09B88CC2" w14:textId="77777777" w:rsidR="0089699C" w:rsidRDefault="0089699C" w:rsidP="00A86A93">
      <w:pPr>
        <w:rPr>
          <w:lang w:val="en-US"/>
        </w:rPr>
      </w:pPr>
    </w:p>
    <w:p w14:paraId="07FCA46E" w14:textId="77777777" w:rsidR="0089699C" w:rsidRDefault="0089699C" w:rsidP="00A86A93">
      <w:pPr>
        <w:rPr>
          <w:lang w:val="en-US"/>
        </w:rPr>
      </w:pPr>
    </w:p>
    <w:p w14:paraId="023CBB0C" w14:textId="77777777" w:rsidR="0089699C" w:rsidRDefault="0089699C" w:rsidP="00A86A93">
      <w:pPr>
        <w:rPr>
          <w:lang w:val="en-US"/>
        </w:rPr>
      </w:pPr>
      <w:r>
        <w:rPr>
          <w:lang w:val="en-US"/>
        </w:rPr>
        <w:t xml:space="preserve">The One-Spot AIS Service distribution configuration would best serve administrations, whose area of responsibility and/or interest is </w:t>
      </w:r>
      <w:r w:rsidRPr="00683817">
        <w:rPr>
          <w:lang w:val="en-US"/>
        </w:rPr>
        <w:t xml:space="preserve">confined to one geographical </w:t>
      </w:r>
      <w:r>
        <w:rPr>
          <w:lang w:val="en-US"/>
        </w:rPr>
        <w:t>area</w:t>
      </w:r>
      <w:proofErr w:type="gramStart"/>
      <w:r>
        <w:rPr>
          <w:lang w:val="en-US"/>
        </w:rPr>
        <w:t xml:space="preserve">. </w:t>
      </w:r>
      <w:proofErr w:type="gramEnd"/>
      <w:r>
        <w:rPr>
          <w:lang w:val="en-US"/>
        </w:rPr>
        <w:t xml:space="preserve">The same administration could set up several One-Spot AIS Services at </w:t>
      </w:r>
      <w:r w:rsidRPr="00683817">
        <w:rPr>
          <w:lang w:val="en-US"/>
        </w:rPr>
        <w:t xml:space="preserve">multiple </w:t>
      </w:r>
      <w:r w:rsidRPr="00CB66E6">
        <w:rPr>
          <w:lang w:val="en-US"/>
        </w:rPr>
        <w:t>d</w:t>
      </w:r>
      <w:r>
        <w:rPr>
          <w:lang w:val="en-US"/>
        </w:rPr>
        <w:t xml:space="preserve">istinct locations </w:t>
      </w:r>
      <w:r w:rsidRPr="00683817">
        <w:rPr>
          <w:lang w:val="en-US"/>
        </w:rPr>
        <w:t>with considerable geographic separation</w:t>
      </w:r>
      <w:r>
        <w:rPr>
          <w:lang w:val="en-US"/>
        </w:rPr>
        <w:t>, each would constitute an independent AIS Service</w:t>
      </w:r>
      <w:proofErr w:type="gramStart"/>
      <w:r>
        <w:rPr>
          <w:lang w:val="en-US"/>
        </w:rPr>
        <w:t xml:space="preserve">. </w:t>
      </w:r>
      <w:proofErr w:type="gramEnd"/>
      <w:r>
        <w:rPr>
          <w:lang w:val="en-US"/>
        </w:rPr>
        <w:t>Hence, the One-Spot AIS Service distribution configuration may serve administrations in geographically large countries with only one or few geographically distinctly separated ports.</w:t>
      </w:r>
    </w:p>
    <w:p w14:paraId="6EE07FD7" w14:textId="77777777" w:rsidR="0089699C" w:rsidRDefault="0089699C" w:rsidP="00A86A93">
      <w:pPr>
        <w:rPr>
          <w:lang w:val="en-US"/>
        </w:rPr>
      </w:pPr>
    </w:p>
    <w:p w14:paraId="35955C0F" w14:textId="77777777" w:rsidR="0089699C" w:rsidRDefault="0089699C" w:rsidP="00A86A93">
      <w:pPr>
        <w:rPr>
          <w:lang w:val="en-US"/>
        </w:rPr>
      </w:pPr>
      <w:r>
        <w:rPr>
          <w:lang w:val="en-US"/>
        </w:rPr>
        <w:t>There are two principal cases of application for One-Spot AIS Service distribution:</w:t>
      </w:r>
    </w:p>
    <w:p w14:paraId="3DF98D15" w14:textId="77777777" w:rsidR="0089699C" w:rsidRDefault="0089699C" w:rsidP="00347AE7">
      <w:pPr>
        <w:numPr>
          <w:ilvl w:val="0"/>
          <w:numId w:val="17"/>
        </w:numPr>
        <w:rPr>
          <w:lang w:val="en-US"/>
        </w:rPr>
      </w:pPr>
      <w:proofErr w:type="gramStart"/>
      <w:r w:rsidRPr="00DA1784">
        <w:rPr>
          <w:i/>
          <w:iCs/>
          <w:lang w:val="en-US"/>
        </w:rPr>
        <w:t>case</w:t>
      </w:r>
      <w:proofErr w:type="gramEnd"/>
      <w:r w:rsidRPr="00DA1784">
        <w:rPr>
          <w:i/>
          <w:iCs/>
          <w:lang w:val="en-US"/>
        </w:rPr>
        <w:t xml:space="preserve"> 1:</w:t>
      </w:r>
      <w:r>
        <w:rPr>
          <w:lang w:val="en-US"/>
        </w:rPr>
        <w:t xml:space="preserve"> national competent authority interested in individually confined geographic coverage area(s) within a vast geographical topology. </w:t>
      </w:r>
    </w:p>
    <w:p w14:paraId="29A62C1B" w14:textId="77777777" w:rsidR="0089699C" w:rsidRDefault="0089699C" w:rsidP="00347AE7">
      <w:pPr>
        <w:numPr>
          <w:ilvl w:val="0"/>
          <w:numId w:val="17"/>
        </w:numPr>
        <w:rPr>
          <w:lang w:val="en-US"/>
        </w:rPr>
      </w:pPr>
      <w:proofErr w:type="gramStart"/>
      <w:r w:rsidRPr="00DA1784">
        <w:rPr>
          <w:i/>
          <w:iCs/>
          <w:lang w:val="en-US"/>
        </w:rPr>
        <w:t>case</w:t>
      </w:r>
      <w:proofErr w:type="gramEnd"/>
      <w:r w:rsidRPr="00DA1784">
        <w:rPr>
          <w:i/>
          <w:iCs/>
          <w:lang w:val="en-US"/>
        </w:rPr>
        <w:t xml:space="preserve"> 2:</w:t>
      </w:r>
      <w:r>
        <w:rPr>
          <w:lang w:val="en-US"/>
        </w:rPr>
        <w:t xml:space="preserve"> localized competent authority operating (Limited) Base Station(s) delegated by a national competent authority.</w:t>
      </w:r>
    </w:p>
    <w:p w14:paraId="66F6DA9A" w14:textId="77777777" w:rsidR="0089699C" w:rsidRDefault="0089699C" w:rsidP="00A86A93">
      <w:pPr>
        <w:pStyle w:val="Heading2"/>
        <w:keepNext/>
        <w:tabs>
          <w:tab w:val="clear" w:pos="851"/>
          <w:tab w:val="num" w:pos="576"/>
        </w:tabs>
        <w:spacing w:after="60"/>
        <w:ind w:left="576" w:hanging="576"/>
      </w:pPr>
      <w:bookmarkStart w:id="19" w:name="_Toc304976418"/>
      <w:bookmarkStart w:id="20" w:name="_Toc336416340"/>
      <w:r>
        <w:t>Selecting an appropriate AIS Service Distribution</w:t>
      </w:r>
      <w:bookmarkEnd w:id="19"/>
      <w:bookmarkEnd w:id="20"/>
    </w:p>
    <w:p w14:paraId="272D3B23" w14:textId="77777777" w:rsidR="0089699C" w:rsidRPr="000920C2" w:rsidRDefault="0089699C" w:rsidP="00A86A93">
      <w:pPr>
        <w:rPr>
          <w:lang w:val="en-US"/>
        </w:rPr>
      </w:pPr>
      <w:r w:rsidRPr="000920C2">
        <w:rPr>
          <w:lang w:val="en-US"/>
        </w:rPr>
        <w:t>Three different AIS Service Distributions were introduced in the previous sections</w:t>
      </w:r>
      <w:proofErr w:type="gramStart"/>
      <w:r w:rsidRPr="000920C2">
        <w:rPr>
          <w:lang w:val="en-US"/>
        </w:rPr>
        <w:t xml:space="preserve">. </w:t>
      </w:r>
      <w:proofErr w:type="gramEnd"/>
      <w:r w:rsidRPr="000920C2">
        <w:rPr>
          <w:lang w:val="en-US"/>
        </w:rPr>
        <w:t xml:space="preserve">This section </w:t>
      </w:r>
      <w:r>
        <w:rPr>
          <w:lang w:val="en-US"/>
        </w:rPr>
        <w:t>defines</w:t>
      </w:r>
      <w:r w:rsidRPr="00683817">
        <w:rPr>
          <w:lang w:val="en-US"/>
        </w:rPr>
        <w:t xml:space="preserve"> criteria-based recommendation</w:t>
      </w:r>
      <w:r>
        <w:rPr>
          <w:lang w:val="en-US"/>
        </w:rPr>
        <w:t>s</w:t>
      </w:r>
      <w:r w:rsidRPr="00683817">
        <w:rPr>
          <w:lang w:val="en-US"/>
        </w:rPr>
        <w:t xml:space="preserve"> for selecting the appropriate AIS Service Distribution</w:t>
      </w:r>
      <w:r w:rsidRPr="000920C2">
        <w:rPr>
          <w:lang w:val="en-US"/>
        </w:rPr>
        <w:t>.</w:t>
      </w:r>
    </w:p>
    <w:p w14:paraId="0D42647E" w14:textId="77777777" w:rsidR="0089699C" w:rsidRDefault="0089699C" w:rsidP="00A86A93">
      <w:pPr>
        <w:rPr>
          <w:lang w:val="en-US"/>
        </w:rPr>
      </w:pPr>
    </w:p>
    <w:p w14:paraId="4715E0C8" w14:textId="77777777" w:rsidR="0089699C" w:rsidRDefault="0089699C" w:rsidP="00A86A93">
      <w:pPr>
        <w:rPr>
          <w:lang w:val="en-US"/>
        </w:rPr>
      </w:pPr>
      <w:r>
        <w:rPr>
          <w:lang w:val="en-US"/>
        </w:rPr>
        <w:t xml:space="preserve"> The c</w:t>
      </w:r>
      <w:r w:rsidRPr="00A101EC">
        <w:rPr>
          <w:lang w:val="en-US"/>
        </w:rPr>
        <w:t xml:space="preserve">riteria and </w:t>
      </w:r>
      <w:r>
        <w:rPr>
          <w:lang w:val="en-US"/>
        </w:rPr>
        <w:t>r</w:t>
      </w:r>
      <w:r w:rsidRPr="00A101EC">
        <w:rPr>
          <w:lang w:val="en-US"/>
        </w:rPr>
        <w:t>ecommendation</w:t>
      </w:r>
      <w:r>
        <w:rPr>
          <w:lang w:val="en-US"/>
        </w:rPr>
        <w:t>s</w:t>
      </w:r>
      <w:r w:rsidRPr="00A101EC">
        <w:rPr>
          <w:lang w:val="en-US"/>
        </w:rPr>
        <w:t xml:space="preserve"> for selecting an appropriate AIS Service Distribution </w:t>
      </w:r>
      <w:r>
        <w:rPr>
          <w:lang w:val="en-US"/>
        </w:rPr>
        <w:t xml:space="preserve">are provided in Table 1 however, the following </w:t>
      </w:r>
      <w:r w:rsidRPr="009F322D">
        <w:rPr>
          <w:i/>
          <w:iCs/>
          <w:lang w:val="en-US"/>
        </w:rPr>
        <w:t>explanations</w:t>
      </w:r>
      <w:r>
        <w:rPr>
          <w:lang w:val="en-US"/>
        </w:rPr>
        <w:t xml:space="preserve"> should be considered:</w:t>
      </w:r>
    </w:p>
    <w:p w14:paraId="2D5D3C8A" w14:textId="77777777" w:rsidR="0089699C" w:rsidRDefault="0089699C" w:rsidP="00347AE7">
      <w:pPr>
        <w:numPr>
          <w:ilvl w:val="0"/>
          <w:numId w:val="23"/>
        </w:numPr>
        <w:rPr>
          <w:lang w:val="en-US"/>
        </w:rPr>
      </w:pPr>
      <w:r w:rsidRPr="00DE16F6">
        <w:rPr>
          <w:b/>
          <w:bCs/>
          <w:lang w:val="en-US"/>
        </w:rPr>
        <w:t>Node site diversity requirement:</w:t>
      </w:r>
      <w:r w:rsidRPr="00DE16F6">
        <w:rPr>
          <w:lang w:val="en-US"/>
        </w:rPr>
        <w:t xml:space="preserve"> </w:t>
      </w:r>
      <w:r>
        <w:rPr>
          <w:lang w:val="en-US"/>
        </w:rPr>
        <w:t>This criterion is independent of any other of the criteria given, and has an overruling effect</w:t>
      </w:r>
      <w:proofErr w:type="gramStart"/>
      <w:r>
        <w:rPr>
          <w:lang w:val="en-US"/>
        </w:rPr>
        <w:t xml:space="preserve">. </w:t>
      </w:r>
      <w:proofErr w:type="gramEnd"/>
      <w:r>
        <w:rPr>
          <w:lang w:val="en-US"/>
        </w:rPr>
        <w:t xml:space="preserve">Should this criterion be fulfilled, the One-Spot and the One-Node AIS Service Distribution are not feasible. </w:t>
      </w:r>
    </w:p>
    <w:p w14:paraId="6CE8327A" w14:textId="77777777" w:rsidR="0089699C" w:rsidRPr="00184546" w:rsidRDefault="0089699C" w:rsidP="00347AE7">
      <w:pPr>
        <w:numPr>
          <w:ilvl w:val="0"/>
          <w:numId w:val="23"/>
        </w:numPr>
        <w:rPr>
          <w:i/>
          <w:iCs/>
          <w:lang w:val="en-US"/>
        </w:rPr>
      </w:pPr>
      <w:r w:rsidRPr="00DE16F6">
        <w:rPr>
          <w:b/>
          <w:bCs/>
          <w:lang w:val="en-US"/>
        </w:rPr>
        <w:t>Resulting Number of AIS Physical Shore Stations:</w:t>
      </w:r>
      <w:r>
        <w:rPr>
          <w:b/>
          <w:bCs/>
          <w:lang w:val="en-US"/>
        </w:rPr>
        <w:t xml:space="preserve"> </w:t>
      </w:r>
      <w:r>
        <w:rPr>
          <w:lang w:val="en-US"/>
        </w:rPr>
        <w:t>This column provides an entry point into the table for those competent authorities, where the planning for AIS-PSS locations has been finalized already</w:t>
      </w:r>
      <w:proofErr w:type="gramStart"/>
      <w:r>
        <w:rPr>
          <w:lang w:val="en-US"/>
        </w:rPr>
        <w:t xml:space="preserve">. </w:t>
      </w:r>
      <w:proofErr w:type="gramEnd"/>
      <w:r>
        <w:rPr>
          <w:lang w:val="en-US"/>
        </w:rPr>
        <w:t>The table would allow for double-checking the results of that AIS-PSS planning in terms of the AIS specific consequences</w:t>
      </w:r>
      <w:proofErr w:type="gramStart"/>
      <w:r>
        <w:rPr>
          <w:lang w:val="en-US"/>
        </w:rPr>
        <w:t xml:space="preserve">. </w:t>
      </w:r>
      <w:proofErr w:type="gramEnd"/>
      <w:r>
        <w:rPr>
          <w:lang w:val="en-US"/>
        </w:rPr>
        <w:t>The table also provides guidance when the Node site arrangement has not yet been finalized.</w:t>
      </w:r>
    </w:p>
    <w:p w14:paraId="22E562F1" w14:textId="77777777" w:rsidR="0089699C" w:rsidRPr="006112BA" w:rsidRDefault="0089699C" w:rsidP="00347AE7">
      <w:pPr>
        <w:numPr>
          <w:ilvl w:val="0"/>
          <w:numId w:val="23"/>
        </w:numPr>
        <w:rPr>
          <w:b/>
          <w:bCs/>
          <w:u w:val="single"/>
          <w:lang w:val="en-US"/>
        </w:rPr>
        <w:sectPr w:rsidR="0089699C" w:rsidRPr="006112BA">
          <w:headerReference w:type="default" r:id="rId11"/>
          <w:footerReference w:type="even" r:id="rId12"/>
          <w:footerReference w:type="default" r:id="rId13"/>
          <w:pgSz w:w="11906" w:h="16838" w:code="9"/>
          <w:pgMar w:top="1418" w:right="1418" w:bottom="1134" w:left="1418" w:header="709" w:footer="709" w:gutter="0"/>
          <w:cols w:space="708"/>
          <w:titlePg/>
          <w:docGrid w:linePitch="360"/>
        </w:sectPr>
      </w:pPr>
      <w:r w:rsidRPr="00DE16F6">
        <w:rPr>
          <w:b/>
          <w:bCs/>
          <w:lang w:val="en-US"/>
        </w:rPr>
        <w:t>Garbling mitigation and coverage redundancy beyond garbling mitigation:</w:t>
      </w:r>
      <w:r>
        <w:rPr>
          <w:b/>
          <w:bCs/>
          <w:i/>
          <w:iCs/>
          <w:lang w:val="en-US"/>
        </w:rPr>
        <w:t xml:space="preserve"> </w:t>
      </w:r>
      <w:r>
        <w:rPr>
          <w:lang w:val="en-US"/>
        </w:rPr>
        <w:t>To achieve garbling mitigation from ashore, dual coverage of the same sea area from different angles of perspective is recommended, ideally from opposite (180°) directions</w:t>
      </w:r>
      <w:proofErr w:type="gramStart"/>
      <w:r>
        <w:rPr>
          <w:lang w:val="en-US"/>
        </w:rPr>
        <w:t xml:space="preserve">. </w:t>
      </w:r>
      <w:proofErr w:type="gramEnd"/>
      <w:r>
        <w:rPr>
          <w:lang w:val="en-US"/>
        </w:rPr>
        <w:t>Hence, the dual coverage is used for garbling mitigation</w:t>
      </w:r>
      <w:proofErr w:type="gramStart"/>
      <w:r>
        <w:rPr>
          <w:lang w:val="en-US"/>
        </w:rPr>
        <w:t xml:space="preserve">. </w:t>
      </w:r>
      <w:proofErr w:type="gramEnd"/>
    </w:p>
    <w:p w14:paraId="55116B53" w14:textId="77777777" w:rsidR="0089699C" w:rsidRPr="006112BA" w:rsidRDefault="0089699C" w:rsidP="00B44A86">
      <w:pPr>
        <w:pStyle w:val="Table"/>
        <w:rPr>
          <w:lang w:val="en-US"/>
        </w:rPr>
      </w:pPr>
      <w:bookmarkStart w:id="21" w:name="_Toc336416198"/>
      <w:r w:rsidRPr="006112BA">
        <w:rPr>
          <w:b/>
          <w:bCs/>
          <w:lang w:val="en-US"/>
        </w:rPr>
        <w:lastRenderedPageBreak/>
        <w:t>Criteria and Recommendation for selecting an appropriate AIS Service Di</w:t>
      </w:r>
      <w:r w:rsidRPr="006112BA">
        <w:rPr>
          <w:lang w:val="en-US"/>
        </w:rPr>
        <w:t>stribution</w:t>
      </w:r>
      <w:bookmarkEnd w:id="21"/>
    </w:p>
    <w:tbl>
      <w:tblPr>
        <w:tblW w:w="4520" w:type="pct"/>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2465"/>
        <w:gridCol w:w="3238"/>
        <w:gridCol w:w="1804"/>
        <w:gridCol w:w="1893"/>
        <w:gridCol w:w="1578"/>
        <w:gridCol w:w="39"/>
      </w:tblGrid>
      <w:tr w:rsidR="0089699C" w:rsidRPr="006112BA" w14:paraId="3C722C8C" w14:textId="77777777">
        <w:trPr>
          <w:gridAfter w:val="1"/>
          <w:wAfter w:w="15" w:type="pct"/>
        </w:trPr>
        <w:tc>
          <w:tcPr>
            <w:tcW w:w="798" w:type="pct"/>
            <w:vMerge w:val="restart"/>
          </w:tcPr>
          <w:p w14:paraId="184F3CB3" w14:textId="77777777" w:rsidR="0089699C" w:rsidRPr="006112BA" w:rsidRDefault="0089699C" w:rsidP="00600B4A">
            <w:pPr>
              <w:rPr>
                <w:lang w:val="en-US"/>
              </w:rPr>
            </w:pPr>
          </w:p>
          <w:p w14:paraId="32D867EF" w14:textId="77777777" w:rsidR="0089699C" w:rsidRPr="006112BA" w:rsidRDefault="0089699C" w:rsidP="00600B4A">
            <w:pPr>
              <w:rPr>
                <w:lang w:val="en-US"/>
              </w:rPr>
            </w:pPr>
          </w:p>
          <w:p w14:paraId="33180B8D" w14:textId="77777777" w:rsidR="0089699C" w:rsidRPr="006112BA" w:rsidRDefault="0089699C" w:rsidP="00600B4A">
            <w:pPr>
              <w:rPr>
                <w:lang w:val="en-US"/>
              </w:rPr>
            </w:pPr>
          </w:p>
          <w:p w14:paraId="3C7FDDE4" w14:textId="77777777" w:rsidR="0089699C" w:rsidRPr="006112BA" w:rsidRDefault="0089699C" w:rsidP="00600B4A">
            <w:pPr>
              <w:rPr>
                <w:b/>
                <w:bCs/>
                <w:sz w:val="28"/>
                <w:szCs w:val="28"/>
                <w:lang w:val="en-US"/>
              </w:rPr>
            </w:pPr>
            <w:proofErr w:type="spellStart"/>
            <w:r w:rsidRPr="006112BA">
              <w:rPr>
                <w:b/>
                <w:bCs/>
                <w:sz w:val="28"/>
                <w:szCs w:val="28"/>
                <w:lang w:val="en-US"/>
              </w:rPr>
              <w:t>Recommen-dation</w:t>
            </w:r>
            <w:proofErr w:type="spellEnd"/>
          </w:p>
        </w:tc>
        <w:tc>
          <w:tcPr>
            <w:tcW w:w="4187" w:type="pct"/>
            <w:gridSpan w:val="5"/>
          </w:tcPr>
          <w:p w14:paraId="10703A1D" w14:textId="77777777" w:rsidR="0089699C" w:rsidRPr="006112BA" w:rsidRDefault="0089699C" w:rsidP="00600B4A">
            <w:pPr>
              <w:jc w:val="center"/>
              <w:rPr>
                <w:b/>
                <w:bCs/>
                <w:lang w:val="en-US"/>
              </w:rPr>
            </w:pPr>
            <w:r w:rsidRPr="006112BA">
              <w:rPr>
                <w:b/>
                <w:bCs/>
                <w:lang w:val="en-US"/>
              </w:rPr>
              <w:t>Criteria related to</w:t>
            </w:r>
          </w:p>
        </w:tc>
      </w:tr>
      <w:tr w:rsidR="0089699C" w:rsidRPr="006112BA" w14:paraId="6D8944D9" w14:textId="77777777">
        <w:tc>
          <w:tcPr>
            <w:tcW w:w="798" w:type="pct"/>
            <w:vMerge/>
          </w:tcPr>
          <w:p w14:paraId="0323D1AD" w14:textId="77777777" w:rsidR="0089699C" w:rsidRPr="006112BA" w:rsidRDefault="0089699C" w:rsidP="00600B4A">
            <w:pPr>
              <w:rPr>
                <w:lang w:val="en-US"/>
              </w:rPr>
            </w:pPr>
          </w:p>
        </w:tc>
        <w:tc>
          <w:tcPr>
            <w:tcW w:w="940" w:type="pct"/>
            <w:vMerge w:val="restart"/>
          </w:tcPr>
          <w:p w14:paraId="102F9305" w14:textId="77777777" w:rsidR="0089699C" w:rsidRPr="006112BA" w:rsidRDefault="0089699C" w:rsidP="00600B4A">
            <w:pPr>
              <w:rPr>
                <w:b/>
                <w:bCs/>
                <w:lang w:val="en-US"/>
              </w:rPr>
            </w:pPr>
          </w:p>
          <w:p w14:paraId="0C27F100" w14:textId="77777777" w:rsidR="0089699C" w:rsidRPr="006112BA" w:rsidRDefault="0089699C" w:rsidP="00600B4A">
            <w:pPr>
              <w:rPr>
                <w:b/>
                <w:bCs/>
                <w:lang w:val="en-US"/>
              </w:rPr>
            </w:pPr>
          </w:p>
          <w:p w14:paraId="735550BB" w14:textId="77777777" w:rsidR="0089699C" w:rsidRPr="006112BA" w:rsidRDefault="0089699C" w:rsidP="00600B4A">
            <w:pPr>
              <w:rPr>
                <w:b/>
                <w:bCs/>
                <w:lang w:val="en-US"/>
              </w:rPr>
            </w:pPr>
            <w:r w:rsidRPr="006112BA">
              <w:rPr>
                <w:b/>
                <w:bCs/>
                <w:lang w:val="en-US"/>
              </w:rPr>
              <w:t>Coverage area characteristics</w:t>
            </w:r>
          </w:p>
          <w:p w14:paraId="2B071DEE" w14:textId="77777777" w:rsidR="0089699C" w:rsidRPr="006112BA" w:rsidRDefault="0089699C" w:rsidP="00600B4A">
            <w:pPr>
              <w:rPr>
                <w:b/>
                <w:bCs/>
                <w:lang w:val="en-US"/>
              </w:rPr>
            </w:pPr>
          </w:p>
        </w:tc>
        <w:tc>
          <w:tcPr>
            <w:tcW w:w="2645" w:type="pct"/>
            <w:gridSpan w:val="3"/>
          </w:tcPr>
          <w:p w14:paraId="4B140103" w14:textId="77777777" w:rsidR="0089699C" w:rsidRPr="006112BA" w:rsidRDefault="0089699C" w:rsidP="00600B4A">
            <w:pPr>
              <w:jc w:val="center"/>
              <w:rPr>
                <w:b/>
                <w:bCs/>
                <w:lang w:val="en-US"/>
              </w:rPr>
            </w:pPr>
            <w:r w:rsidRPr="006112BA">
              <w:rPr>
                <w:b/>
                <w:bCs/>
                <w:lang w:val="en-US"/>
              </w:rPr>
              <w:t>AIS VHF Data Link loading</w:t>
            </w:r>
          </w:p>
        </w:tc>
        <w:tc>
          <w:tcPr>
            <w:tcW w:w="617" w:type="pct"/>
            <w:gridSpan w:val="2"/>
            <w:vMerge w:val="restart"/>
          </w:tcPr>
          <w:p w14:paraId="5977A9DA" w14:textId="77777777" w:rsidR="0089699C" w:rsidRPr="006112BA" w:rsidRDefault="0089699C" w:rsidP="00600B4A">
            <w:pPr>
              <w:rPr>
                <w:b/>
                <w:bCs/>
                <w:lang w:val="en-US"/>
              </w:rPr>
            </w:pPr>
            <w:r w:rsidRPr="006112BA">
              <w:rPr>
                <w:b/>
                <w:bCs/>
                <w:lang w:val="en-US"/>
              </w:rPr>
              <w:t>Site diversity required for Node site</w:t>
            </w:r>
          </w:p>
          <w:p w14:paraId="5EBC0143" w14:textId="77777777" w:rsidR="0089699C" w:rsidRPr="006112BA" w:rsidRDefault="0089699C" w:rsidP="00600B4A">
            <w:pPr>
              <w:rPr>
                <w:b/>
                <w:bCs/>
                <w:lang w:val="en-US"/>
              </w:rPr>
            </w:pPr>
            <w:r w:rsidRPr="006112BA">
              <w:rPr>
                <w:b/>
                <w:bCs/>
                <w:lang w:val="en-US"/>
              </w:rPr>
              <w:t>(Node site redundancy)</w:t>
            </w:r>
          </w:p>
        </w:tc>
      </w:tr>
      <w:tr w:rsidR="0089699C" w:rsidRPr="00A15E88" w14:paraId="4CB61464" w14:textId="77777777">
        <w:tc>
          <w:tcPr>
            <w:tcW w:w="798" w:type="pct"/>
            <w:vMerge/>
          </w:tcPr>
          <w:p w14:paraId="46232D0C" w14:textId="77777777" w:rsidR="0089699C" w:rsidRPr="006112BA" w:rsidRDefault="0089699C" w:rsidP="00600B4A">
            <w:pPr>
              <w:rPr>
                <w:lang w:val="en-US"/>
              </w:rPr>
            </w:pPr>
          </w:p>
        </w:tc>
        <w:tc>
          <w:tcPr>
            <w:tcW w:w="940" w:type="pct"/>
            <w:vMerge/>
          </w:tcPr>
          <w:p w14:paraId="4E83F4B5" w14:textId="77777777" w:rsidR="0089699C" w:rsidRPr="006112BA" w:rsidRDefault="0089699C" w:rsidP="00600B4A">
            <w:pPr>
              <w:rPr>
                <w:lang w:val="en-US"/>
              </w:rPr>
            </w:pPr>
          </w:p>
        </w:tc>
        <w:tc>
          <w:tcPr>
            <w:tcW w:w="1235" w:type="pct"/>
          </w:tcPr>
          <w:p w14:paraId="374FAB4E" w14:textId="77777777" w:rsidR="0089699C" w:rsidRPr="006112BA" w:rsidRDefault="0089699C" w:rsidP="00600B4A">
            <w:pPr>
              <w:rPr>
                <w:b/>
                <w:bCs/>
                <w:lang w:val="en-US"/>
              </w:rPr>
            </w:pPr>
            <w:r w:rsidRPr="006112BA">
              <w:rPr>
                <w:b/>
                <w:bCs/>
                <w:lang w:val="en-US"/>
              </w:rPr>
              <w:t xml:space="preserve">AIS VDL traffic intensity (1)/ garbling mitigation </w:t>
            </w:r>
          </w:p>
        </w:tc>
        <w:tc>
          <w:tcPr>
            <w:tcW w:w="688" w:type="pct"/>
          </w:tcPr>
          <w:p w14:paraId="066BAA3A" w14:textId="77777777" w:rsidR="0089699C" w:rsidRPr="006112BA" w:rsidRDefault="0089699C" w:rsidP="00600B4A">
            <w:pPr>
              <w:rPr>
                <w:b/>
                <w:bCs/>
                <w:lang w:val="en-US"/>
              </w:rPr>
            </w:pPr>
            <w:r w:rsidRPr="006112BA">
              <w:rPr>
                <w:b/>
                <w:bCs/>
                <w:lang w:val="en-US"/>
              </w:rPr>
              <w:t xml:space="preserve">Site separation for Rx and </w:t>
            </w:r>
            <w:proofErr w:type="spellStart"/>
            <w:r w:rsidRPr="006112BA">
              <w:rPr>
                <w:b/>
                <w:bCs/>
                <w:lang w:val="en-US"/>
              </w:rPr>
              <w:t>Tx</w:t>
            </w:r>
            <w:proofErr w:type="spellEnd"/>
          </w:p>
        </w:tc>
        <w:tc>
          <w:tcPr>
            <w:tcW w:w="722" w:type="pct"/>
          </w:tcPr>
          <w:p w14:paraId="6B6E3335" w14:textId="77777777" w:rsidR="0089699C" w:rsidRPr="00C36822" w:rsidRDefault="0089699C" w:rsidP="00600B4A">
            <w:pPr>
              <w:rPr>
                <w:b/>
                <w:bCs/>
              </w:rPr>
            </w:pPr>
            <w:proofErr w:type="spellStart"/>
            <w:r w:rsidRPr="006112BA">
              <w:rPr>
                <w:b/>
                <w:bCs/>
                <w:lang w:val="en-US"/>
              </w:rPr>
              <w:t>Covera</w:t>
            </w:r>
            <w:r w:rsidRPr="006112BA">
              <w:rPr>
                <w:b/>
                <w:bCs/>
                <w:u w:val="single"/>
              </w:rPr>
              <w:t>g</w:t>
            </w:r>
            <w:r w:rsidRPr="00C36822">
              <w:rPr>
                <w:b/>
                <w:bCs/>
              </w:rPr>
              <w:t>e</w:t>
            </w:r>
            <w:proofErr w:type="spellEnd"/>
            <w:r w:rsidRPr="00C36822">
              <w:rPr>
                <w:b/>
                <w:bCs/>
              </w:rPr>
              <w:t xml:space="preserve"> redundancy beyond garbling mitigation</w:t>
            </w:r>
          </w:p>
        </w:tc>
        <w:tc>
          <w:tcPr>
            <w:tcW w:w="617" w:type="pct"/>
            <w:gridSpan w:val="2"/>
            <w:vMerge/>
          </w:tcPr>
          <w:p w14:paraId="7DAF64AC" w14:textId="77777777" w:rsidR="0089699C" w:rsidRPr="00A15E88" w:rsidRDefault="0089699C" w:rsidP="00600B4A"/>
        </w:tc>
      </w:tr>
      <w:tr w:rsidR="0089699C" w:rsidRPr="00A15E88" w14:paraId="2F7BD9DE" w14:textId="77777777">
        <w:tc>
          <w:tcPr>
            <w:tcW w:w="798" w:type="pct"/>
          </w:tcPr>
          <w:p w14:paraId="00392E8D" w14:textId="77777777" w:rsidR="0089699C" w:rsidRPr="00170974" w:rsidRDefault="0089699C" w:rsidP="00600B4A">
            <w:pPr>
              <w:rPr>
                <w:sz w:val="28"/>
                <w:szCs w:val="28"/>
                <w:lang w:val="fr-CA"/>
              </w:rPr>
            </w:pPr>
            <w:r w:rsidRPr="00683817">
              <w:rPr>
                <w:b/>
                <w:bCs/>
                <w:sz w:val="28"/>
                <w:szCs w:val="28"/>
                <w:lang w:val="fr-CA"/>
              </w:rPr>
              <w:t>Multiple-</w:t>
            </w:r>
            <w:proofErr w:type="spellStart"/>
            <w:r w:rsidRPr="00683817">
              <w:rPr>
                <w:b/>
                <w:bCs/>
                <w:sz w:val="28"/>
                <w:szCs w:val="28"/>
                <w:lang w:val="fr-CA"/>
              </w:rPr>
              <w:t>Node</w:t>
            </w:r>
            <w:proofErr w:type="spellEnd"/>
            <w:r w:rsidRPr="00683817">
              <w:rPr>
                <w:sz w:val="28"/>
                <w:szCs w:val="28"/>
                <w:lang w:val="fr-CA"/>
              </w:rPr>
              <w:t xml:space="preserve"> AIS Service distribution</w:t>
            </w:r>
          </w:p>
        </w:tc>
        <w:tc>
          <w:tcPr>
            <w:tcW w:w="940" w:type="pct"/>
          </w:tcPr>
          <w:p w14:paraId="2CBB921E" w14:textId="77777777" w:rsidR="0089699C" w:rsidRPr="00446104" w:rsidRDefault="0089699C" w:rsidP="00A63DE0">
            <w:r w:rsidRPr="00446104">
              <w:t xml:space="preserve">Very </w:t>
            </w:r>
            <w:proofErr w:type="spellStart"/>
            <w:r w:rsidRPr="00446104">
              <w:t>large</w:t>
            </w:r>
            <w:r>
              <w:t>or</w:t>
            </w:r>
            <w:proofErr w:type="spellEnd"/>
            <w:r>
              <w:t xml:space="preserve"> distinct and separate areas to be covered</w:t>
            </w:r>
            <w:r w:rsidRPr="00446104">
              <w:br/>
            </w:r>
          </w:p>
        </w:tc>
        <w:tc>
          <w:tcPr>
            <w:tcW w:w="1235" w:type="pct"/>
          </w:tcPr>
          <w:p w14:paraId="32E159E6" w14:textId="77777777" w:rsidR="0089699C" w:rsidRDefault="0089699C" w:rsidP="00600B4A">
            <w:r w:rsidRPr="00446104">
              <w:t xml:space="preserve">Capable of </w:t>
            </w:r>
          </w:p>
          <w:p w14:paraId="0A429BFB" w14:textId="77777777" w:rsidR="0089699C" w:rsidRPr="00446104" w:rsidRDefault="0089699C" w:rsidP="00C4721F">
            <w:r>
              <w:t xml:space="preserve">- </w:t>
            </w:r>
            <w:proofErr w:type="gramStart"/>
            <w:r w:rsidRPr="00446104">
              <w:t>high</w:t>
            </w:r>
            <w:proofErr w:type="gramEnd"/>
            <w:r w:rsidRPr="00446104">
              <w:t xml:space="preserve"> </w:t>
            </w:r>
            <w:r>
              <w:t>AIS VDL traffic intensity</w:t>
            </w:r>
            <w:r>
              <w:br/>
              <w:t>-</w:t>
            </w:r>
            <w:r w:rsidRPr="00446104">
              <w:t>garbling mitigation by smaller cells</w:t>
            </w:r>
            <w:r>
              <w:br/>
              <w:t xml:space="preserve">- </w:t>
            </w:r>
            <w:r w:rsidRPr="00446104">
              <w:t>dual coverage</w:t>
            </w:r>
          </w:p>
        </w:tc>
        <w:tc>
          <w:tcPr>
            <w:tcW w:w="688" w:type="pct"/>
          </w:tcPr>
          <w:p w14:paraId="3866B457" w14:textId="77777777" w:rsidR="0089699C" w:rsidRPr="00A15E88" w:rsidRDefault="0089699C" w:rsidP="00600B4A">
            <w:r>
              <w:t>Capable / possible</w:t>
            </w:r>
          </w:p>
        </w:tc>
        <w:tc>
          <w:tcPr>
            <w:tcW w:w="722" w:type="pct"/>
          </w:tcPr>
          <w:p w14:paraId="5721445F" w14:textId="77777777" w:rsidR="0089699C" w:rsidRPr="00A15E88" w:rsidRDefault="0089699C" w:rsidP="00600B4A">
            <w:r>
              <w:t>Capable / possible</w:t>
            </w:r>
          </w:p>
        </w:tc>
        <w:tc>
          <w:tcPr>
            <w:tcW w:w="617" w:type="pct"/>
            <w:gridSpan w:val="2"/>
          </w:tcPr>
          <w:p w14:paraId="3248D764" w14:textId="77777777" w:rsidR="0089699C" w:rsidRPr="00A15E88" w:rsidRDefault="0089699C" w:rsidP="00600B4A">
            <w:r>
              <w:t>Possible</w:t>
            </w:r>
          </w:p>
        </w:tc>
      </w:tr>
      <w:tr w:rsidR="0089699C" w:rsidRPr="00A15E88" w14:paraId="7D543977" w14:textId="77777777">
        <w:tc>
          <w:tcPr>
            <w:tcW w:w="798" w:type="pct"/>
          </w:tcPr>
          <w:p w14:paraId="3D61D884" w14:textId="77777777" w:rsidR="0089699C" w:rsidRPr="00C36822" w:rsidRDefault="0089699C" w:rsidP="00600B4A">
            <w:pPr>
              <w:rPr>
                <w:sz w:val="28"/>
                <w:szCs w:val="28"/>
              </w:rPr>
            </w:pPr>
            <w:r w:rsidRPr="00C36822">
              <w:rPr>
                <w:b/>
                <w:bCs/>
                <w:sz w:val="28"/>
                <w:szCs w:val="28"/>
              </w:rPr>
              <w:t>One-Node</w:t>
            </w:r>
            <w:r w:rsidRPr="00C36822">
              <w:rPr>
                <w:sz w:val="28"/>
                <w:szCs w:val="28"/>
              </w:rPr>
              <w:t xml:space="preserve"> AIS Service distribution</w:t>
            </w:r>
          </w:p>
        </w:tc>
        <w:tc>
          <w:tcPr>
            <w:tcW w:w="940" w:type="pct"/>
          </w:tcPr>
          <w:p w14:paraId="6DBC02A3" w14:textId="77777777" w:rsidR="0089699C" w:rsidRPr="00446104" w:rsidRDefault="0089699C" w:rsidP="00A63DE0">
            <w:r w:rsidRPr="00446104">
              <w:t>Intermediate to large, or</w:t>
            </w:r>
            <w:r>
              <w:t xml:space="preserve"> contiguous area to be covered</w:t>
            </w:r>
          </w:p>
        </w:tc>
        <w:tc>
          <w:tcPr>
            <w:tcW w:w="1235" w:type="pct"/>
          </w:tcPr>
          <w:p w14:paraId="60BE1A61" w14:textId="77777777" w:rsidR="0089699C" w:rsidRDefault="0089699C" w:rsidP="00600B4A">
            <w:r w:rsidRPr="00446104">
              <w:t xml:space="preserve">Capable of </w:t>
            </w:r>
          </w:p>
          <w:p w14:paraId="7806DC1E" w14:textId="77777777" w:rsidR="0089699C" w:rsidRPr="00446104" w:rsidRDefault="0089699C" w:rsidP="00C4721F">
            <w:r>
              <w:t xml:space="preserve">- </w:t>
            </w:r>
            <w:proofErr w:type="gramStart"/>
            <w:r w:rsidRPr="00446104">
              <w:t>high</w:t>
            </w:r>
            <w:proofErr w:type="gramEnd"/>
            <w:r w:rsidRPr="00446104">
              <w:t xml:space="preserve"> </w:t>
            </w:r>
            <w:r>
              <w:t>AIS VDL traffic intensity</w:t>
            </w:r>
            <w:r>
              <w:br/>
              <w:t>-</w:t>
            </w:r>
            <w:r w:rsidRPr="00446104">
              <w:t>garbling mitigation by smaller cells</w:t>
            </w:r>
            <w:r>
              <w:br/>
              <w:t xml:space="preserve">- </w:t>
            </w:r>
            <w:r w:rsidRPr="00446104">
              <w:t>dual coverage</w:t>
            </w:r>
          </w:p>
        </w:tc>
        <w:tc>
          <w:tcPr>
            <w:tcW w:w="688" w:type="pct"/>
          </w:tcPr>
          <w:p w14:paraId="3A3765C8" w14:textId="77777777" w:rsidR="0089699C" w:rsidRDefault="0089699C" w:rsidP="00600B4A">
            <w:r>
              <w:t xml:space="preserve">Capable / </w:t>
            </w:r>
          </w:p>
          <w:p w14:paraId="7A487F4C" w14:textId="77777777" w:rsidR="0089699C" w:rsidRPr="00A15E88" w:rsidRDefault="0089699C" w:rsidP="00600B4A">
            <w:proofErr w:type="gramStart"/>
            <w:r>
              <w:t>possible</w:t>
            </w:r>
            <w:proofErr w:type="gramEnd"/>
          </w:p>
        </w:tc>
        <w:tc>
          <w:tcPr>
            <w:tcW w:w="722" w:type="pct"/>
          </w:tcPr>
          <w:p w14:paraId="4A48780D" w14:textId="77777777" w:rsidR="0089699C" w:rsidRPr="00A15E88" w:rsidRDefault="0089699C" w:rsidP="00600B4A">
            <w:r>
              <w:t>Capable / possible</w:t>
            </w:r>
          </w:p>
        </w:tc>
        <w:tc>
          <w:tcPr>
            <w:tcW w:w="617" w:type="pct"/>
            <w:gridSpan w:val="2"/>
          </w:tcPr>
          <w:p w14:paraId="593264DC" w14:textId="77777777" w:rsidR="0089699C" w:rsidRPr="00C36822" w:rsidRDefault="0089699C" w:rsidP="00600B4A">
            <w:pPr>
              <w:rPr>
                <w:u w:val="single"/>
              </w:rPr>
            </w:pPr>
            <w:r w:rsidRPr="00C36822">
              <w:rPr>
                <w:u w:val="single"/>
              </w:rPr>
              <w:t>Not possible</w:t>
            </w:r>
          </w:p>
        </w:tc>
      </w:tr>
      <w:tr w:rsidR="0089699C" w:rsidRPr="00A15E88" w14:paraId="5CAFB4D3" w14:textId="77777777">
        <w:tc>
          <w:tcPr>
            <w:tcW w:w="798" w:type="pct"/>
          </w:tcPr>
          <w:p w14:paraId="232D7980" w14:textId="77777777" w:rsidR="0089699C" w:rsidRPr="00C36822" w:rsidRDefault="0089699C" w:rsidP="00600B4A">
            <w:pPr>
              <w:rPr>
                <w:sz w:val="28"/>
                <w:szCs w:val="28"/>
              </w:rPr>
            </w:pPr>
            <w:r w:rsidRPr="00C36822">
              <w:rPr>
                <w:b/>
                <w:bCs/>
                <w:sz w:val="28"/>
                <w:szCs w:val="28"/>
              </w:rPr>
              <w:t>One-Spot</w:t>
            </w:r>
            <w:r w:rsidRPr="00C36822">
              <w:rPr>
                <w:sz w:val="28"/>
                <w:szCs w:val="28"/>
              </w:rPr>
              <w:t xml:space="preserve"> AIS Service distribution</w:t>
            </w:r>
          </w:p>
        </w:tc>
        <w:tc>
          <w:tcPr>
            <w:tcW w:w="940" w:type="pct"/>
          </w:tcPr>
          <w:p w14:paraId="229AF34D" w14:textId="77777777" w:rsidR="0089699C" w:rsidRPr="00446104" w:rsidRDefault="0089699C" w:rsidP="00600B4A">
            <w:r w:rsidRPr="00446104">
              <w:t>Small</w:t>
            </w:r>
            <w:r>
              <w:t>, contained area to be covered</w:t>
            </w:r>
          </w:p>
          <w:p w14:paraId="2D74959C" w14:textId="77777777" w:rsidR="0089699C" w:rsidRPr="00446104" w:rsidRDefault="0089699C" w:rsidP="00A63DE0"/>
        </w:tc>
        <w:tc>
          <w:tcPr>
            <w:tcW w:w="1235" w:type="pct"/>
          </w:tcPr>
          <w:p w14:paraId="6C9C43D5" w14:textId="77777777" w:rsidR="0089699C" w:rsidRPr="00446104" w:rsidRDefault="0089699C" w:rsidP="00600B4A">
            <w:r>
              <w:t xml:space="preserve">Capable of </w:t>
            </w:r>
            <w:r w:rsidRPr="00C36822">
              <w:rPr>
                <w:u w:val="single"/>
              </w:rPr>
              <w:t>only</w:t>
            </w:r>
            <w:r>
              <w:t xml:space="preserve"> low AIS VDL traffic intensity </w:t>
            </w:r>
            <w:r w:rsidRPr="00C36822">
              <w:rPr>
                <w:u w:val="single"/>
              </w:rPr>
              <w:t>and</w:t>
            </w:r>
            <w:r>
              <w:t xml:space="preserve"> suitable </w:t>
            </w:r>
            <w:r w:rsidRPr="00C36822">
              <w:rPr>
                <w:u w:val="single"/>
              </w:rPr>
              <w:t>only</w:t>
            </w:r>
            <w:r>
              <w:t xml:space="preserve"> for situations where garbling is unlikely</w:t>
            </w:r>
          </w:p>
        </w:tc>
        <w:tc>
          <w:tcPr>
            <w:tcW w:w="688" w:type="pct"/>
          </w:tcPr>
          <w:p w14:paraId="41E32B21" w14:textId="77777777" w:rsidR="0089699C" w:rsidRPr="00C36822" w:rsidRDefault="0089699C" w:rsidP="00600B4A">
            <w:pPr>
              <w:rPr>
                <w:u w:val="single"/>
              </w:rPr>
            </w:pPr>
            <w:r w:rsidRPr="00C36822">
              <w:rPr>
                <w:u w:val="single"/>
              </w:rPr>
              <w:t>Not possible</w:t>
            </w:r>
          </w:p>
        </w:tc>
        <w:tc>
          <w:tcPr>
            <w:tcW w:w="722" w:type="pct"/>
          </w:tcPr>
          <w:p w14:paraId="42FA686E" w14:textId="77777777" w:rsidR="0089699C" w:rsidRPr="00C36822" w:rsidRDefault="0089699C" w:rsidP="00600B4A">
            <w:pPr>
              <w:rPr>
                <w:u w:val="single"/>
              </w:rPr>
            </w:pPr>
            <w:r w:rsidRPr="00C36822">
              <w:rPr>
                <w:u w:val="single"/>
              </w:rPr>
              <w:t>Not possible</w:t>
            </w:r>
          </w:p>
        </w:tc>
        <w:tc>
          <w:tcPr>
            <w:tcW w:w="617" w:type="pct"/>
            <w:gridSpan w:val="2"/>
          </w:tcPr>
          <w:p w14:paraId="1B851CD4" w14:textId="77777777" w:rsidR="0089699C" w:rsidRPr="00C36822" w:rsidRDefault="0089699C" w:rsidP="00600B4A">
            <w:pPr>
              <w:rPr>
                <w:u w:val="single"/>
              </w:rPr>
            </w:pPr>
            <w:r w:rsidRPr="00C36822">
              <w:rPr>
                <w:u w:val="single"/>
              </w:rPr>
              <w:t>Not possible</w:t>
            </w:r>
          </w:p>
        </w:tc>
      </w:tr>
    </w:tbl>
    <w:p w14:paraId="5BB8EB40" w14:textId="77777777" w:rsidR="0089699C" w:rsidRDefault="0089699C" w:rsidP="00B44A86"/>
    <w:p w14:paraId="6025E5F7" w14:textId="77777777" w:rsidR="0089699C" w:rsidRPr="006743C1" w:rsidRDefault="0089699C" w:rsidP="00B44A86">
      <w:pPr>
        <w:rPr>
          <w:sz w:val="20"/>
          <w:szCs w:val="20"/>
        </w:rPr>
      </w:pPr>
      <w:r w:rsidRPr="006743C1">
        <w:rPr>
          <w:b/>
          <w:bCs/>
          <w:i/>
          <w:iCs/>
          <w:sz w:val="20"/>
          <w:szCs w:val="20"/>
        </w:rPr>
        <w:t>Note 1:</w:t>
      </w:r>
      <w:r w:rsidRPr="006743C1">
        <w:rPr>
          <w:sz w:val="20"/>
          <w:szCs w:val="20"/>
        </w:rPr>
        <w:t xml:space="preserve"> The AIS VHF data link traffic intensity should </w:t>
      </w:r>
      <w:r w:rsidRPr="006743C1">
        <w:rPr>
          <w:i/>
          <w:iCs/>
          <w:sz w:val="20"/>
          <w:szCs w:val="20"/>
        </w:rPr>
        <w:t>not be confused</w:t>
      </w:r>
      <w:r w:rsidRPr="006743C1">
        <w:rPr>
          <w:sz w:val="20"/>
          <w:szCs w:val="20"/>
        </w:rPr>
        <w:t xml:space="preserve"> with the traffic intensity of vessels. While there is a correlation, the AIS VHF data link traffic intensity depends on many more factors than the number of vessels present. Those factors are, amongst others, the speeds of the vessels, their navigation and manoeuvre status, the amount of message transmission retries, the reservation of slots for Fixed AIS </w:t>
      </w:r>
      <w:r>
        <w:rPr>
          <w:sz w:val="20"/>
          <w:szCs w:val="20"/>
        </w:rPr>
        <w:t>s</w:t>
      </w:r>
      <w:r w:rsidRPr="006743C1">
        <w:rPr>
          <w:sz w:val="20"/>
          <w:szCs w:val="20"/>
        </w:rPr>
        <w:t xml:space="preserve">tations and AIS AtoN </w:t>
      </w:r>
      <w:r>
        <w:rPr>
          <w:sz w:val="20"/>
          <w:szCs w:val="20"/>
        </w:rPr>
        <w:t>s</w:t>
      </w:r>
      <w:r w:rsidRPr="006743C1">
        <w:rPr>
          <w:sz w:val="20"/>
          <w:szCs w:val="20"/>
        </w:rPr>
        <w:t xml:space="preserve">tations, the reporting rate or slot assignments in operation. The aspects of the AIS VHF data link traffic intensity will be further discussed in a dedicated </w:t>
      </w:r>
      <w:r>
        <w:rPr>
          <w:sz w:val="20"/>
          <w:szCs w:val="20"/>
        </w:rPr>
        <w:t>Appendix</w:t>
      </w:r>
      <w:r w:rsidRPr="006743C1">
        <w:rPr>
          <w:sz w:val="20"/>
          <w:szCs w:val="20"/>
        </w:rPr>
        <w:t xml:space="preserve"> “General loading management by an AIS Service” (</w:t>
      </w:r>
      <w:r>
        <w:rPr>
          <w:b/>
          <w:bCs/>
          <w:sz w:val="20"/>
          <w:szCs w:val="20"/>
        </w:rPr>
        <w:t>Appendix</w:t>
      </w:r>
      <w:r w:rsidRPr="006743C1">
        <w:rPr>
          <w:b/>
          <w:bCs/>
          <w:sz w:val="20"/>
          <w:szCs w:val="20"/>
        </w:rPr>
        <w:t xml:space="preserve"> 18</w:t>
      </w:r>
      <w:r w:rsidRPr="006743C1">
        <w:rPr>
          <w:sz w:val="20"/>
          <w:szCs w:val="20"/>
        </w:rPr>
        <w:t>), which summarizes the content of the “</w:t>
      </w:r>
      <w:r>
        <w:rPr>
          <w:sz w:val="20"/>
          <w:szCs w:val="20"/>
        </w:rPr>
        <w:t>Appendices</w:t>
      </w:r>
      <w:r w:rsidRPr="006743C1">
        <w:rPr>
          <w:sz w:val="20"/>
          <w:szCs w:val="20"/>
        </w:rPr>
        <w:t xml:space="preserve"> related to the VDL usage and the VDL management by AIS Service” (</w:t>
      </w:r>
      <w:r>
        <w:rPr>
          <w:b/>
          <w:bCs/>
          <w:sz w:val="20"/>
          <w:szCs w:val="20"/>
        </w:rPr>
        <w:t>Appendices</w:t>
      </w:r>
      <w:r w:rsidRPr="006743C1">
        <w:rPr>
          <w:b/>
          <w:bCs/>
          <w:sz w:val="20"/>
          <w:szCs w:val="20"/>
        </w:rPr>
        <w:t xml:space="preserve"> 14-17</w:t>
      </w:r>
      <w:r w:rsidRPr="006743C1">
        <w:rPr>
          <w:sz w:val="20"/>
          <w:szCs w:val="20"/>
        </w:rPr>
        <w:t>).</w:t>
      </w:r>
    </w:p>
    <w:p w14:paraId="28F42E44" w14:textId="77777777" w:rsidR="0089699C" w:rsidRDefault="0089699C" w:rsidP="00B44A86">
      <w:pPr>
        <w:rPr>
          <w:sz w:val="20"/>
          <w:szCs w:val="20"/>
        </w:rPr>
        <w:sectPr w:rsidR="0089699C">
          <w:headerReference w:type="default" r:id="rId14"/>
          <w:footerReference w:type="even" r:id="rId15"/>
          <w:footerReference w:type="default" r:id="rId16"/>
          <w:pgSz w:w="16838" w:h="11906" w:orient="landscape"/>
          <w:pgMar w:top="1418" w:right="1418" w:bottom="1418" w:left="1134" w:header="709" w:footer="709" w:gutter="0"/>
          <w:cols w:space="708"/>
          <w:docGrid w:linePitch="360"/>
        </w:sectPr>
      </w:pPr>
    </w:p>
    <w:p w14:paraId="3A9FB202" w14:textId="77777777" w:rsidR="0089699C" w:rsidRDefault="0089699C" w:rsidP="00CB06B8">
      <w:pPr>
        <w:pStyle w:val="Heading1"/>
        <w:tabs>
          <w:tab w:val="clear" w:pos="567"/>
          <w:tab w:val="num" w:pos="432"/>
        </w:tabs>
        <w:spacing w:after="60"/>
        <w:ind w:left="432" w:hanging="432"/>
      </w:pPr>
      <w:bookmarkStart w:id="22" w:name="_Toc304976419"/>
      <w:bookmarkStart w:id="23" w:name="_Toc336416341"/>
      <w:r>
        <w:lastRenderedPageBreak/>
        <w:t>Coverage planning and the AIS Service distribution</w:t>
      </w:r>
      <w:bookmarkEnd w:id="22"/>
      <w:bookmarkEnd w:id="23"/>
    </w:p>
    <w:p w14:paraId="1B7CBF42" w14:textId="77777777" w:rsidR="0089699C" w:rsidRDefault="0089699C" w:rsidP="00CB06B8">
      <w:pPr>
        <w:rPr>
          <w:lang w:val="en-US"/>
        </w:rPr>
      </w:pPr>
      <w:r>
        <w:rPr>
          <w:lang w:val="en-US"/>
        </w:rPr>
        <w:t>The previous chapter has introduced different AIS Service distributions</w:t>
      </w:r>
      <w:proofErr w:type="gramStart"/>
      <w:r>
        <w:rPr>
          <w:lang w:val="en-US"/>
        </w:rPr>
        <w:t xml:space="preserve">. </w:t>
      </w:r>
      <w:proofErr w:type="gramEnd"/>
      <w:r>
        <w:rPr>
          <w:lang w:val="en-US"/>
        </w:rPr>
        <w:t>Certain criteria were given to competent authorities for selecting which AIS Service Distribution to use</w:t>
      </w:r>
      <w:proofErr w:type="gramStart"/>
      <w:r>
        <w:rPr>
          <w:lang w:val="en-US"/>
        </w:rPr>
        <w:t xml:space="preserve">. </w:t>
      </w:r>
      <w:proofErr w:type="gramEnd"/>
      <w:r w:rsidRPr="0065503E">
        <w:rPr>
          <w:i/>
          <w:iCs/>
          <w:lang w:val="en-US"/>
        </w:rPr>
        <w:t>AIS</w:t>
      </w:r>
      <w:r>
        <w:rPr>
          <w:i/>
          <w:iCs/>
          <w:lang w:val="en-US"/>
        </w:rPr>
        <w:t xml:space="preserve"> </w:t>
      </w:r>
      <w:r w:rsidRPr="0065503E">
        <w:rPr>
          <w:i/>
          <w:iCs/>
          <w:lang w:val="en-US"/>
        </w:rPr>
        <w:t>VDL coverage planning considerations</w:t>
      </w:r>
      <w:r>
        <w:rPr>
          <w:i/>
          <w:iCs/>
          <w:lang w:val="en-US"/>
        </w:rPr>
        <w:t xml:space="preserve"> </w:t>
      </w:r>
      <w:r w:rsidRPr="0065503E">
        <w:rPr>
          <w:i/>
          <w:iCs/>
          <w:lang w:val="en-US"/>
        </w:rPr>
        <w:t xml:space="preserve">were identified as </w:t>
      </w:r>
      <w:r w:rsidRPr="004C779B">
        <w:rPr>
          <w:b/>
          <w:bCs/>
          <w:i/>
          <w:iCs/>
          <w:lang w:val="en-US"/>
        </w:rPr>
        <w:t>one of the most important criterion</w:t>
      </w:r>
      <w:r>
        <w:rPr>
          <w:lang w:val="en-US"/>
        </w:rPr>
        <w:t xml:space="preserve">. </w:t>
      </w:r>
    </w:p>
    <w:p w14:paraId="1BC21A39" w14:textId="77777777" w:rsidR="0089699C" w:rsidRDefault="0089699C" w:rsidP="00CB06B8">
      <w:pPr>
        <w:rPr>
          <w:lang w:val="en-US"/>
        </w:rPr>
      </w:pPr>
    </w:p>
    <w:p w14:paraId="0074CEFC" w14:textId="77777777" w:rsidR="0089699C" w:rsidRDefault="0089699C" w:rsidP="00CB06B8">
      <w:pPr>
        <w:rPr>
          <w:lang w:val="en-US"/>
        </w:rPr>
      </w:pPr>
      <w:r>
        <w:rPr>
          <w:lang w:val="en-US"/>
        </w:rPr>
        <w:t>This chapter elaborates on the AIS VDL coverage planning and provides some specific recommendations when selecting an AIS Service distribution for the competent authority</w:t>
      </w:r>
      <w:proofErr w:type="gramStart"/>
      <w:r>
        <w:rPr>
          <w:lang w:val="en-US"/>
        </w:rPr>
        <w:t xml:space="preserve">. </w:t>
      </w:r>
      <w:proofErr w:type="gramEnd"/>
      <w:r>
        <w:rPr>
          <w:lang w:val="en-US"/>
        </w:rPr>
        <w:t xml:space="preserve">This chapter also provides recommendations and helpful information should the AIS Service </w:t>
      </w:r>
      <w:proofErr w:type="gramStart"/>
      <w:r>
        <w:rPr>
          <w:lang w:val="en-US"/>
        </w:rPr>
        <w:t>distribution have</w:t>
      </w:r>
      <w:proofErr w:type="gramEnd"/>
      <w:r>
        <w:rPr>
          <w:lang w:val="en-US"/>
        </w:rPr>
        <w:t xml:space="preserve"> been pre-set by a management decision: There is still a need to support the pre-set AIS Service distribution with proper coverage planning.</w:t>
      </w:r>
    </w:p>
    <w:p w14:paraId="1C353798" w14:textId="77777777" w:rsidR="0089699C" w:rsidRDefault="0089699C" w:rsidP="00CB06B8">
      <w:pPr>
        <w:rPr>
          <w:lang w:val="en-US"/>
        </w:rPr>
      </w:pPr>
    </w:p>
    <w:p w14:paraId="40A295D7" w14:textId="77777777" w:rsidR="0089699C" w:rsidRDefault="0089699C" w:rsidP="00CB06B8">
      <w:pPr>
        <w:rPr>
          <w:lang w:val="en-US"/>
        </w:rPr>
      </w:pPr>
      <w:r>
        <w:rPr>
          <w:lang w:val="en-US"/>
        </w:rPr>
        <w:t xml:space="preserve">The </w:t>
      </w:r>
      <w:r w:rsidRPr="00481669">
        <w:rPr>
          <w:i/>
          <w:iCs/>
          <w:lang w:val="en-US"/>
        </w:rPr>
        <w:t>goal</w:t>
      </w:r>
      <w:r>
        <w:rPr>
          <w:lang w:val="en-US"/>
        </w:rPr>
        <w:t xml:space="preserve"> of this section is four-fold:</w:t>
      </w:r>
    </w:p>
    <w:p w14:paraId="385B335B" w14:textId="77777777" w:rsidR="0089699C" w:rsidRDefault="0089699C" w:rsidP="00347AE7">
      <w:pPr>
        <w:numPr>
          <w:ilvl w:val="0"/>
          <w:numId w:val="30"/>
        </w:numPr>
        <w:rPr>
          <w:lang w:val="en-US"/>
        </w:rPr>
      </w:pPr>
      <w:r>
        <w:rPr>
          <w:lang w:val="en-US"/>
        </w:rPr>
        <w:t>Describe the relationship of coverage planning on the Distribution Model of the AIS Service.</w:t>
      </w:r>
    </w:p>
    <w:p w14:paraId="1DCE0EEA" w14:textId="77777777" w:rsidR="0089699C" w:rsidRDefault="0089699C" w:rsidP="00347AE7">
      <w:pPr>
        <w:numPr>
          <w:ilvl w:val="0"/>
          <w:numId w:val="30"/>
        </w:numPr>
        <w:rPr>
          <w:lang w:val="en-US"/>
        </w:rPr>
      </w:pPr>
      <w:r>
        <w:rPr>
          <w:lang w:val="en-US"/>
        </w:rPr>
        <w:t xml:space="preserve">Describe the options available for setting up an AIS-PSS of the AIS Service, taking into account the possible combinations of </w:t>
      </w:r>
    </w:p>
    <w:p w14:paraId="051EED38" w14:textId="77777777" w:rsidR="0089699C" w:rsidRDefault="0089699C" w:rsidP="00347AE7">
      <w:pPr>
        <w:numPr>
          <w:ilvl w:val="1"/>
          <w:numId w:val="30"/>
        </w:numPr>
        <w:rPr>
          <w:lang w:val="en-US"/>
        </w:rPr>
      </w:pPr>
      <w:proofErr w:type="gramStart"/>
      <w:r>
        <w:rPr>
          <w:lang w:val="en-US"/>
        </w:rPr>
        <w:t>directional</w:t>
      </w:r>
      <w:proofErr w:type="gramEnd"/>
      <w:r>
        <w:rPr>
          <w:lang w:val="en-US"/>
        </w:rPr>
        <w:t xml:space="preserve"> vs. omnidirectional RF antenna setup,</w:t>
      </w:r>
    </w:p>
    <w:p w14:paraId="0E7F3864" w14:textId="77777777" w:rsidR="0089699C" w:rsidRDefault="0089699C" w:rsidP="00347AE7">
      <w:pPr>
        <w:numPr>
          <w:ilvl w:val="1"/>
          <w:numId w:val="30"/>
        </w:numPr>
        <w:rPr>
          <w:lang w:val="en-US"/>
        </w:rPr>
      </w:pPr>
      <w:proofErr w:type="gramStart"/>
      <w:r>
        <w:rPr>
          <w:lang w:val="en-US"/>
        </w:rPr>
        <w:t>number</w:t>
      </w:r>
      <w:proofErr w:type="gramEnd"/>
      <w:r>
        <w:rPr>
          <w:lang w:val="en-US"/>
        </w:rPr>
        <w:t xml:space="preserve"> and variety of Fixed AIS Stations, in particular AIS Base Stations, per one AIS sector</w:t>
      </w:r>
    </w:p>
    <w:p w14:paraId="41A30CE6" w14:textId="77777777" w:rsidR="0089699C" w:rsidRDefault="0089699C" w:rsidP="00347AE7">
      <w:pPr>
        <w:numPr>
          <w:ilvl w:val="1"/>
          <w:numId w:val="30"/>
        </w:numPr>
        <w:rPr>
          <w:lang w:val="en-US"/>
        </w:rPr>
      </w:pPr>
      <w:proofErr w:type="gramStart"/>
      <w:r>
        <w:rPr>
          <w:lang w:val="en-US"/>
        </w:rPr>
        <w:t>number</w:t>
      </w:r>
      <w:proofErr w:type="gramEnd"/>
      <w:r>
        <w:rPr>
          <w:lang w:val="en-US"/>
        </w:rPr>
        <w:t xml:space="preserve"> and variety of individual RF antennas, per one AIS sector.</w:t>
      </w:r>
    </w:p>
    <w:p w14:paraId="2732B2B7" w14:textId="77777777" w:rsidR="0089699C" w:rsidRDefault="0089699C" w:rsidP="00347AE7">
      <w:pPr>
        <w:numPr>
          <w:ilvl w:val="0"/>
          <w:numId w:val="30"/>
        </w:numPr>
        <w:rPr>
          <w:lang w:val="en-US"/>
        </w:rPr>
      </w:pPr>
      <w:r>
        <w:rPr>
          <w:lang w:val="en-US"/>
        </w:rPr>
        <w:t>Recognize the resulting requirements for the functionality of the AIS-PCU and the AIS-SM in particular</w:t>
      </w:r>
      <w:proofErr w:type="gramStart"/>
      <w:r>
        <w:rPr>
          <w:lang w:val="en-US"/>
        </w:rPr>
        <w:t xml:space="preserve">. </w:t>
      </w:r>
      <w:proofErr w:type="gramEnd"/>
      <w:r>
        <w:rPr>
          <w:lang w:val="en-US"/>
        </w:rPr>
        <w:t xml:space="preserve">These requirements are covered in </w:t>
      </w:r>
      <w:r w:rsidRPr="00683817">
        <w:rPr>
          <w:lang w:val="en-US"/>
        </w:rPr>
        <w:t>Append</w:t>
      </w:r>
      <w:r>
        <w:rPr>
          <w:lang w:val="en-US"/>
        </w:rPr>
        <w:t>ices</w:t>
      </w:r>
      <w:r w:rsidRPr="00683817">
        <w:rPr>
          <w:lang w:val="en-US"/>
        </w:rPr>
        <w:t xml:space="preserve"> 9</w:t>
      </w:r>
      <w:r>
        <w:rPr>
          <w:lang w:val="en-US"/>
        </w:rPr>
        <w:t xml:space="preserve">, 10 and </w:t>
      </w:r>
      <w:r w:rsidRPr="00683817">
        <w:rPr>
          <w:lang w:val="en-US"/>
        </w:rPr>
        <w:t>1</w:t>
      </w:r>
      <w:r>
        <w:rPr>
          <w:lang w:val="en-US"/>
        </w:rPr>
        <w:t>1, describing the AIS-PCU and AIS-SM functionalities accordingly.</w:t>
      </w:r>
    </w:p>
    <w:p w14:paraId="5EFEE42E" w14:textId="77777777" w:rsidR="0089699C" w:rsidRDefault="0089699C" w:rsidP="00347AE7">
      <w:pPr>
        <w:numPr>
          <w:ilvl w:val="0"/>
          <w:numId w:val="30"/>
        </w:numPr>
        <w:rPr>
          <w:lang w:val="en-US"/>
        </w:rPr>
      </w:pPr>
      <w:r>
        <w:rPr>
          <w:lang w:val="en-US"/>
        </w:rPr>
        <w:t>Lay the foundation for abstract data modeling for the needs of the AIS Service itself as well as for its eventual integration into the shore-based system architecture.</w:t>
      </w:r>
    </w:p>
    <w:p w14:paraId="7384A069" w14:textId="77777777" w:rsidR="0089699C" w:rsidRDefault="0089699C" w:rsidP="00CB06B8">
      <w:pPr>
        <w:pStyle w:val="Heading2"/>
        <w:keepNext/>
        <w:tabs>
          <w:tab w:val="clear" w:pos="851"/>
          <w:tab w:val="num" w:pos="576"/>
        </w:tabs>
        <w:spacing w:after="60"/>
        <w:ind w:left="576" w:hanging="576"/>
      </w:pPr>
      <w:bookmarkStart w:id="24" w:name="_Toc304976420"/>
      <w:bookmarkStart w:id="25" w:name="_Toc336416342"/>
      <w:r>
        <w:t>The concept of the Nominal Coverage Area</w:t>
      </w:r>
      <w:bookmarkEnd w:id="24"/>
      <w:bookmarkEnd w:id="25"/>
    </w:p>
    <w:p w14:paraId="420AC4F8" w14:textId="77777777" w:rsidR="0089699C" w:rsidRPr="00B70DE9" w:rsidRDefault="0089699C" w:rsidP="00CB06B8">
      <w:pPr>
        <w:pStyle w:val="Heading3"/>
        <w:tabs>
          <w:tab w:val="clear" w:pos="992"/>
          <w:tab w:val="num" w:pos="720"/>
        </w:tabs>
        <w:spacing w:after="60"/>
        <w:ind w:left="720" w:hanging="720"/>
      </w:pPr>
      <w:bookmarkStart w:id="26" w:name="_Toc336416343"/>
      <w:r>
        <w:t>Benefits of defining nominal coverage area</w:t>
      </w:r>
      <w:bookmarkEnd w:id="26"/>
    </w:p>
    <w:p w14:paraId="32333C6E" w14:textId="77777777" w:rsidR="0089699C" w:rsidRDefault="0089699C" w:rsidP="00CB06B8">
      <w:pPr>
        <w:rPr>
          <w:lang w:val="en-US"/>
        </w:rPr>
      </w:pPr>
      <w:r>
        <w:rPr>
          <w:lang w:val="en-US"/>
        </w:rPr>
        <w:t xml:space="preserve">For any coverage planning it is </w:t>
      </w:r>
      <w:r w:rsidRPr="006506EA">
        <w:rPr>
          <w:i/>
          <w:iCs/>
          <w:lang w:val="en-US"/>
        </w:rPr>
        <w:t>essential</w:t>
      </w:r>
      <w:r>
        <w:rPr>
          <w:lang w:val="en-US"/>
        </w:rPr>
        <w:t xml:space="preserve"> to determine </w:t>
      </w:r>
      <w:proofErr w:type="gramStart"/>
      <w:r>
        <w:rPr>
          <w:lang w:val="en-US"/>
        </w:rPr>
        <w:t>the  required</w:t>
      </w:r>
      <w:proofErr w:type="gramEnd"/>
      <w:r>
        <w:rPr>
          <w:lang w:val="en-US"/>
        </w:rPr>
        <w:t xml:space="preserve"> </w:t>
      </w:r>
      <w:r w:rsidRPr="002348B2">
        <w:rPr>
          <w:lang w:val="en-US"/>
        </w:rPr>
        <w:t>nominal</w:t>
      </w:r>
      <w:r w:rsidRPr="006506EA">
        <w:rPr>
          <w:i/>
          <w:iCs/>
          <w:lang w:val="en-US"/>
        </w:rPr>
        <w:t xml:space="preserve"> coverage area</w:t>
      </w:r>
      <w:r>
        <w:rPr>
          <w:lang w:val="en-US"/>
        </w:rPr>
        <w:t xml:space="preserve"> for the AIS Service. The nominal coverage area offers benefits for:</w:t>
      </w:r>
    </w:p>
    <w:p w14:paraId="72A215BC" w14:textId="77777777" w:rsidR="0089699C" w:rsidRDefault="0089699C" w:rsidP="00347AE7">
      <w:pPr>
        <w:numPr>
          <w:ilvl w:val="0"/>
          <w:numId w:val="18"/>
        </w:numPr>
        <w:rPr>
          <w:lang w:val="en-US"/>
        </w:rPr>
      </w:pPr>
      <w:r>
        <w:rPr>
          <w:lang w:val="en-US"/>
        </w:rPr>
        <w:t>T</w:t>
      </w:r>
      <w:r w:rsidRPr="002348B2">
        <w:rPr>
          <w:lang w:val="en-US"/>
        </w:rPr>
        <w:t>he management decision making process</w:t>
      </w:r>
      <w:proofErr w:type="gramStart"/>
      <w:r>
        <w:rPr>
          <w:lang w:val="en-US"/>
        </w:rPr>
        <w:t xml:space="preserve">. </w:t>
      </w:r>
      <w:proofErr w:type="gramEnd"/>
      <w:r>
        <w:rPr>
          <w:lang w:val="en-US"/>
        </w:rPr>
        <w:t>The nominal coverage area provides a clean-cut service statement in operational and management terms within the competent authority, and to the public</w:t>
      </w:r>
    </w:p>
    <w:p w14:paraId="4F28BBF7" w14:textId="77777777" w:rsidR="0089699C" w:rsidRDefault="0089699C" w:rsidP="00347AE7">
      <w:pPr>
        <w:numPr>
          <w:ilvl w:val="0"/>
          <w:numId w:val="18"/>
        </w:numPr>
        <w:rPr>
          <w:lang w:val="en-US"/>
        </w:rPr>
      </w:pPr>
      <w:r>
        <w:rPr>
          <w:lang w:val="en-US"/>
        </w:rPr>
        <w:t>T</w:t>
      </w:r>
      <w:r w:rsidRPr="002348B2">
        <w:rPr>
          <w:lang w:val="en-US"/>
        </w:rPr>
        <w:t>he planning phase</w:t>
      </w:r>
      <w:r>
        <w:rPr>
          <w:lang w:val="en-US"/>
        </w:rPr>
        <w:t xml:space="preserve">: </w:t>
      </w:r>
      <w:r w:rsidRPr="0070480D">
        <w:rPr>
          <w:lang w:val="en-US"/>
        </w:rPr>
        <w:t xml:space="preserve">The nominal coverage area provides the most important criteria for determining location(s) and numbers of </w:t>
      </w:r>
      <w:r>
        <w:rPr>
          <w:lang w:val="en-US"/>
        </w:rPr>
        <w:t>AIS-</w:t>
      </w:r>
      <w:proofErr w:type="spellStart"/>
      <w:r>
        <w:rPr>
          <w:lang w:val="en-US"/>
        </w:rPr>
        <w:t>PSSin</w:t>
      </w:r>
      <w:proofErr w:type="spellEnd"/>
      <w:r>
        <w:rPr>
          <w:lang w:val="en-US"/>
        </w:rPr>
        <w:t xml:space="preserve"> the AIS Service under consideration, taking into account factors such as nominal VHF range, antenna heights etc.</w:t>
      </w:r>
    </w:p>
    <w:p w14:paraId="68BFD782" w14:textId="77777777" w:rsidR="0089699C" w:rsidRDefault="0089699C" w:rsidP="00347AE7">
      <w:pPr>
        <w:numPr>
          <w:ilvl w:val="0"/>
          <w:numId w:val="18"/>
        </w:numPr>
        <w:rPr>
          <w:lang w:val="en-US"/>
        </w:rPr>
      </w:pPr>
      <w:r>
        <w:rPr>
          <w:lang w:val="en-US"/>
        </w:rPr>
        <w:t>T</w:t>
      </w:r>
      <w:r w:rsidRPr="002348B2">
        <w:rPr>
          <w:lang w:val="en-US"/>
        </w:rPr>
        <w:t>he functional definition of components of the AIS Service</w:t>
      </w:r>
      <w:r>
        <w:rPr>
          <w:lang w:val="en-US"/>
        </w:rPr>
        <w:t>: The nominal coverage area provides a means to support computerized algorithms regarding message reception evaluation and message transmission routing within the AIS Service</w:t>
      </w:r>
    </w:p>
    <w:p w14:paraId="22BB7BD5" w14:textId="77777777" w:rsidR="0089699C" w:rsidRDefault="0089699C" w:rsidP="00347AE7">
      <w:pPr>
        <w:numPr>
          <w:ilvl w:val="0"/>
          <w:numId w:val="18"/>
        </w:numPr>
        <w:rPr>
          <w:lang w:val="en-US"/>
        </w:rPr>
      </w:pPr>
      <w:r>
        <w:rPr>
          <w:lang w:val="en-US"/>
        </w:rPr>
        <w:t>T</w:t>
      </w:r>
      <w:r w:rsidRPr="002348B2">
        <w:rPr>
          <w:lang w:val="en-US"/>
        </w:rPr>
        <w:t>he foundational framework for any planning and/or run-time calculation of quality features</w:t>
      </w:r>
      <w:r>
        <w:rPr>
          <w:lang w:val="en-US"/>
        </w:rPr>
        <w:t xml:space="preserve"> of the AIS Service such as service reliability and continuity</w:t>
      </w:r>
    </w:p>
    <w:p w14:paraId="0D8A598C" w14:textId="77777777" w:rsidR="0089699C" w:rsidRDefault="0089699C" w:rsidP="00347AE7">
      <w:pPr>
        <w:numPr>
          <w:ilvl w:val="0"/>
          <w:numId w:val="18"/>
        </w:numPr>
        <w:rPr>
          <w:lang w:val="en-US"/>
        </w:rPr>
      </w:pPr>
      <w:r>
        <w:rPr>
          <w:lang w:val="en-US"/>
        </w:rPr>
        <w:t>The</w:t>
      </w:r>
      <w:r w:rsidRPr="002348B2">
        <w:rPr>
          <w:lang w:val="en-US"/>
        </w:rPr>
        <w:t xml:space="preserve"> integration of the AIS Service into the shore-based e-Navigation system, both during planning and during </w:t>
      </w:r>
      <w:r>
        <w:rPr>
          <w:lang w:val="en-US"/>
        </w:rPr>
        <w:t xml:space="preserve">operation: The abstraction level brought by the nominal coverage area effectively </w:t>
      </w:r>
      <w:r w:rsidRPr="002348B2">
        <w:rPr>
          <w:lang w:val="en-US"/>
        </w:rPr>
        <w:t>hides the intricacies of the AIS VHF data link</w:t>
      </w:r>
      <w:r w:rsidRPr="00B70DE9">
        <w:rPr>
          <w:lang w:val="en-US"/>
        </w:rPr>
        <w:t>, i.e. the science of the AIS,</w:t>
      </w:r>
      <w:r>
        <w:rPr>
          <w:lang w:val="en-US"/>
        </w:rPr>
        <w:t xml:space="preserve"> to other services of the shore-based e-Navigation system</w:t>
      </w:r>
      <w:proofErr w:type="gramStart"/>
      <w:r>
        <w:rPr>
          <w:lang w:val="en-US"/>
        </w:rPr>
        <w:t xml:space="preserve">. </w:t>
      </w:r>
      <w:proofErr w:type="gramEnd"/>
      <w:r>
        <w:rPr>
          <w:lang w:val="en-US"/>
        </w:rPr>
        <w:t xml:space="preserve">Thus, the nominal coverage area supports the </w:t>
      </w:r>
      <w:r w:rsidRPr="00F46C81">
        <w:rPr>
          <w:lang w:val="en-US"/>
        </w:rPr>
        <w:t>encapsulation principle</w:t>
      </w:r>
      <w:r>
        <w:rPr>
          <w:lang w:val="en-US"/>
        </w:rPr>
        <w:t xml:space="preserve"> of the shore-based e-Navigation system architecture.</w:t>
      </w:r>
    </w:p>
    <w:p w14:paraId="0F9A080F" w14:textId="77777777" w:rsidR="0089699C" w:rsidRDefault="0089699C" w:rsidP="00347AE7">
      <w:pPr>
        <w:numPr>
          <w:ilvl w:val="0"/>
          <w:numId w:val="18"/>
        </w:numPr>
        <w:rPr>
          <w:lang w:val="en-US"/>
        </w:rPr>
      </w:pPr>
      <w:r w:rsidRPr="00F46C81">
        <w:rPr>
          <w:lang w:val="en-US"/>
        </w:rPr>
        <w:t>The</w:t>
      </w:r>
      <w:r w:rsidRPr="004A236A">
        <w:rPr>
          <w:i/>
          <w:iCs/>
          <w:lang w:val="en-US"/>
        </w:rPr>
        <w:t xml:space="preserve"> </w:t>
      </w:r>
      <w:r w:rsidRPr="00F46C81">
        <w:rPr>
          <w:lang w:val="en-US"/>
        </w:rPr>
        <w:t>regulatory and legal framework</w:t>
      </w:r>
      <w:r w:rsidRPr="004A236A">
        <w:rPr>
          <w:i/>
          <w:iCs/>
          <w:lang w:val="en-US"/>
        </w:rPr>
        <w:t xml:space="preserve"> </w:t>
      </w:r>
      <w:r w:rsidRPr="004A236A">
        <w:rPr>
          <w:lang w:val="en-US"/>
        </w:rPr>
        <w:t>for any and all aspects of the AIS Service related to geographic coverage</w:t>
      </w:r>
      <w:r>
        <w:rPr>
          <w:lang w:val="en-US"/>
        </w:rPr>
        <w:t>, including mutual agreements between neighboring competent authorities of different countries.</w:t>
      </w:r>
    </w:p>
    <w:p w14:paraId="2333E3C5" w14:textId="77777777" w:rsidR="0089699C" w:rsidRDefault="0089699C" w:rsidP="00CB06B8">
      <w:pPr>
        <w:rPr>
          <w:lang w:val="en-US"/>
        </w:rPr>
      </w:pPr>
    </w:p>
    <w:p w14:paraId="18B5B883" w14:textId="77777777" w:rsidR="0089699C" w:rsidRDefault="0089699C" w:rsidP="00CB06B8">
      <w:pPr>
        <w:rPr>
          <w:lang w:val="en-US"/>
        </w:rPr>
      </w:pPr>
      <w:r w:rsidRPr="00C0621B">
        <w:rPr>
          <w:lang w:val="en-US"/>
        </w:rPr>
        <w:t>Important features of the nominal coverage area are:</w:t>
      </w:r>
    </w:p>
    <w:p w14:paraId="0E74390F" w14:textId="77777777" w:rsidR="0089699C" w:rsidRDefault="0089699C" w:rsidP="00347AE7">
      <w:pPr>
        <w:numPr>
          <w:ilvl w:val="0"/>
          <w:numId w:val="19"/>
        </w:numPr>
        <w:rPr>
          <w:lang w:val="en-US"/>
        </w:rPr>
      </w:pPr>
      <w:r>
        <w:rPr>
          <w:lang w:val="en-US"/>
        </w:rPr>
        <w:t xml:space="preserve">It is </w:t>
      </w:r>
      <w:r w:rsidRPr="00B90507">
        <w:rPr>
          <w:lang w:val="en-US"/>
        </w:rPr>
        <w:t>stated</w:t>
      </w:r>
      <w:r>
        <w:rPr>
          <w:i/>
          <w:iCs/>
          <w:lang w:val="en-US"/>
        </w:rPr>
        <w:t xml:space="preserve"> </w:t>
      </w:r>
      <w:r w:rsidRPr="00B90507">
        <w:rPr>
          <w:lang w:val="en-US"/>
        </w:rPr>
        <w:t>in precise terms</w:t>
      </w:r>
      <w:r>
        <w:rPr>
          <w:lang w:val="en-US"/>
        </w:rPr>
        <w:t>, e.g. by one or more polygon(s) of geographical co-ordinates</w:t>
      </w:r>
      <w:proofErr w:type="gramStart"/>
      <w:r>
        <w:rPr>
          <w:lang w:val="en-US"/>
        </w:rPr>
        <w:t xml:space="preserve">. </w:t>
      </w:r>
      <w:proofErr w:type="gramEnd"/>
      <w:r>
        <w:rPr>
          <w:lang w:val="en-US"/>
        </w:rPr>
        <w:t xml:space="preserve">Hence the concept of the nominal coverage area achieves </w:t>
      </w:r>
      <w:r w:rsidRPr="00300784">
        <w:rPr>
          <w:i/>
          <w:iCs/>
          <w:lang w:val="en-US"/>
        </w:rPr>
        <w:t>independenc</w:t>
      </w:r>
      <w:r>
        <w:rPr>
          <w:i/>
          <w:iCs/>
          <w:lang w:val="en-US"/>
        </w:rPr>
        <w:t>e</w:t>
      </w:r>
      <w:r w:rsidRPr="00300784">
        <w:rPr>
          <w:i/>
          <w:iCs/>
          <w:lang w:val="en-US"/>
        </w:rPr>
        <w:t xml:space="preserve"> of the </w:t>
      </w:r>
      <w:r w:rsidRPr="00300784">
        <w:rPr>
          <w:i/>
          <w:iCs/>
          <w:lang w:val="en-US"/>
        </w:rPr>
        <w:lastRenderedPageBreak/>
        <w:t>fluctuating margins</w:t>
      </w:r>
      <w:r>
        <w:rPr>
          <w:i/>
          <w:iCs/>
          <w:lang w:val="en-US"/>
        </w:rPr>
        <w:t xml:space="preserve"> </w:t>
      </w:r>
      <w:r w:rsidRPr="00C53980">
        <w:rPr>
          <w:i/>
          <w:iCs/>
          <w:lang w:val="en-US"/>
        </w:rPr>
        <w:t>of the physical VHF range</w:t>
      </w:r>
      <w:r>
        <w:rPr>
          <w:lang w:val="en-US"/>
        </w:rPr>
        <w:t xml:space="preserve"> and </w:t>
      </w:r>
      <w:r w:rsidRPr="00300784">
        <w:rPr>
          <w:i/>
          <w:iCs/>
          <w:lang w:val="en-US"/>
        </w:rPr>
        <w:t>of the unpredictable time-variants</w:t>
      </w:r>
      <w:r>
        <w:rPr>
          <w:i/>
          <w:iCs/>
          <w:lang w:val="en-US"/>
        </w:rPr>
        <w:t xml:space="preserve"> </w:t>
      </w:r>
      <w:r w:rsidRPr="00C53980">
        <w:rPr>
          <w:i/>
          <w:iCs/>
          <w:lang w:val="en-US"/>
        </w:rPr>
        <w:t>of the AIS VDL</w:t>
      </w:r>
      <w:r>
        <w:rPr>
          <w:lang w:val="en-US"/>
        </w:rPr>
        <w:t xml:space="preserve">. </w:t>
      </w:r>
    </w:p>
    <w:p w14:paraId="1BBDA228" w14:textId="77777777" w:rsidR="0089699C" w:rsidRDefault="0089699C" w:rsidP="00347AE7">
      <w:pPr>
        <w:numPr>
          <w:ilvl w:val="0"/>
          <w:numId w:val="19"/>
        </w:numPr>
        <w:rPr>
          <w:lang w:val="en-US"/>
        </w:rPr>
      </w:pPr>
      <w:r>
        <w:rPr>
          <w:lang w:val="en-US"/>
        </w:rPr>
        <w:t xml:space="preserve">Hence, the nominal coverage area is also a </w:t>
      </w:r>
      <w:r w:rsidRPr="00B70DE9">
        <w:rPr>
          <w:i/>
          <w:iCs/>
          <w:lang w:val="en-US"/>
        </w:rPr>
        <w:t>simple means</w:t>
      </w:r>
      <w:r>
        <w:rPr>
          <w:i/>
          <w:iCs/>
          <w:lang w:val="en-US"/>
        </w:rPr>
        <w:t xml:space="preserve"> </w:t>
      </w:r>
      <w:r w:rsidRPr="00B70DE9">
        <w:rPr>
          <w:i/>
          <w:iCs/>
          <w:lang w:val="en-US"/>
        </w:rPr>
        <w:t>to exchange the coverage area</w:t>
      </w:r>
      <w:r>
        <w:rPr>
          <w:i/>
          <w:iCs/>
          <w:lang w:val="en-US"/>
        </w:rPr>
        <w:t xml:space="preserve"> designation</w:t>
      </w:r>
      <w:r>
        <w:rPr>
          <w:lang w:val="en-US"/>
        </w:rPr>
        <w:t xml:space="preserve"> between stakeholders of the AIS Service (humans and/or organizations and/or machines). </w:t>
      </w:r>
    </w:p>
    <w:p w14:paraId="5502AABA" w14:textId="77777777" w:rsidR="0089699C" w:rsidRDefault="0089699C" w:rsidP="00347AE7">
      <w:pPr>
        <w:numPr>
          <w:ilvl w:val="0"/>
          <w:numId w:val="19"/>
        </w:numPr>
        <w:rPr>
          <w:lang w:val="en-US"/>
        </w:rPr>
      </w:pPr>
      <w:r>
        <w:rPr>
          <w:lang w:val="en-US"/>
        </w:rPr>
        <w:t xml:space="preserve">It is defined such that it is </w:t>
      </w:r>
      <w:r w:rsidRPr="00AD46BF">
        <w:rPr>
          <w:i/>
          <w:iCs/>
          <w:lang w:val="en-US"/>
        </w:rPr>
        <w:t>always smaller</w:t>
      </w:r>
      <w:r>
        <w:rPr>
          <w:i/>
          <w:iCs/>
          <w:lang w:val="en-US"/>
        </w:rPr>
        <w:t xml:space="preserve"> </w:t>
      </w:r>
      <w:r w:rsidRPr="00AD46BF">
        <w:rPr>
          <w:i/>
          <w:iCs/>
          <w:lang w:val="en-US"/>
        </w:rPr>
        <w:t xml:space="preserve">than </w:t>
      </w:r>
      <w:r>
        <w:rPr>
          <w:lang w:val="en-US"/>
        </w:rPr>
        <w:t>the physical VHF range which could be achieved theoretically by VHF range calculations;</w:t>
      </w:r>
    </w:p>
    <w:p w14:paraId="625C855F" w14:textId="77777777" w:rsidR="0089699C" w:rsidRDefault="0089699C" w:rsidP="00347AE7">
      <w:pPr>
        <w:numPr>
          <w:ilvl w:val="0"/>
          <w:numId w:val="19"/>
        </w:numPr>
        <w:rPr>
          <w:lang w:val="en-US"/>
        </w:rPr>
      </w:pPr>
      <w:r>
        <w:rPr>
          <w:lang w:val="en-US"/>
        </w:rPr>
        <w:t xml:space="preserve">It is </w:t>
      </w:r>
      <w:r w:rsidRPr="00AD46BF">
        <w:rPr>
          <w:lang w:val="en-US"/>
        </w:rPr>
        <w:t>defined</w:t>
      </w:r>
      <w:r>
        <w:rPr>
          <w:lang w:val="en-US"/>
        </w:rPr>
        <w:t xml:space="preserve"> </w:t>
      </w:r>
      <w:r w:rsidRPr="00683817">
        <w:rPr>
          <w:lang w:val="en-US"/>
        </w:rPr>
        <w:t>by taking into consideration</w:t>
      </w:r>
      <w:r>
        <w:rPr>
          <w:lang w:val="en-US"/>
        </w:rPr>
        <w:t xml:space="preserve"> </w:t>
      </w:r>
      <w:r w:rsidRPr="00AD46BF">
        <w:rPr>
          <w:lang w:val="en-US"/>
        </w:rPr>
        <w:t xml:space="preserve">the desired </w:t>
      </w:r>
      <w:r>
        <w:rPr>
          <w:lang w:val="en-US"/>
        </w:rPr>
        <w:t xml:space="preserve">AIS service </w:t>
      </w:r>
      <w:r w:rsidRPr="00AD46BF">
        <w:rPr>
          <w:lang w:val="en-US"/>
        </w:rPr>
        <w:t xml:space="preserve">quality </w:t>
      </w:r>
      <w:r>
        <w:rPr>
          <w:lang w:val="en-US"/>
        </w:rPr>
        <w:t xml:space="preserve">within </w:t>
      </w:r>
      <w:r w:rsidRPr="00AD46BF">
        <w:rPr>
          <w:lang w:val="en-US"/>
        </w:rPr>
        <w:t>the nominal coverage area</w:t>
      </w:r>
      <w:r>
        <w:rPr>
          <w:lang w:val="en-US"/>
        </w:rPr>
        <w:t>.</w:t>
      </w:r>
    </w:p>
    <w:p w14:paraId="12758B9E" w14:textId="77777777" w:rsidR="0089699C" w:rsidRDefault="0089699C" w:rsidP="00CB06B8">
      <w:pPr>
        <w:rPr>
          <w:lang w:val="en-US"/>
        </w:rPr>
      </w:pPr>
    </w:p>
    <w:p w14:paraId="4279FAC6" w14:textId="77777777" w:rsidR="0089699C" w:rsidRDefault="0089699C" w:rsidP="00CB06B8">
      <w:pPr>
        <w:pStyle w:val="Heading3"/>
        <w:tabs>
          <w:tab w:val="clear" w:pos="992"/>
          <w:tab w:val="num" w:pos="720"/>
        </w:tabs>
        <w:spacing w:after="60"/>
        <w:ind w:left="720" w:hanging="720"/>
      </w:pPr>
      <w:bookmarkStart w:id="27" w:name="_Toc336416344"/>
      <w:r>
        <w:t>Definition of nominal coverage areas for the AIS Service</w:t>
      </w:r>
      <w:bookmarkEnd w:id="27"/>
    </w:p>
    <w:p w14:paraId="5C96579E" w14:textId="77777777" w:rsidR="0089699C" w:rsidRDefault="0089699C" w:rsidP="00CB06B8">
      <w:pPr>
        <w:rPr>
          <w:lang w:val="en-US"/>
        </w:rPr>
      </w:pPr>
      <w:r>
        <w:rPr>
          <w:lang w:val="en-US"/>
        </w:rPr>
        <w:t>A nominal coverage area can be defined for both the AIS Service as a whole, and for relevant functional components of the AIS Service</w:t>
      </w:r>
      <w:proofErr w:type="gramStart"/>
      <w:r>
        <w:rPr>
          <w:lang w:val="en-US"/>
        </w:rPr>
        <w:t xml:space="preserve">. </w:t>
      </w:r>
      <w:proofErr w:type="gramEnd"/>
      <w:r>
        <w:rPr>
          <w:lang w:val="en-US"/>
        </w:rPr>
        <w:t>The following definitions are also described graphically with Figure 1 below:</w:t>
      </w:r>
    </w:p>
    <w:p w14:paraId="0EAC3280" w14:textId="77777777" w:rsidR="0089699C" w:rsidRDefault="0089699C" w:rsidP="00347AE7">
      <w:pPr>
        <w:numPr>
          <w:ilvl w:val="0"/>
          <w:numId w:val="20"/>
        </w:numPr>
        <w:rPr>
          <w:lang w:val="en-US"/>
        </w:rPr>
      </w:pPr>
      <w:r>
        <w:rPr>
          <w:lang w:val="en-US"/>
        </w:rPr>
        <w:t xml:space="preserve">The </w:t>
      </w:r>
      <w:r w:rsidRPr="00F0024D">
        <w:rPr>
          <w:b/>
          <w:bCs/>
          <w:i/>
          <w:iCs/>
          <w:lang w:val="en-US"/>
        </w:rPr>
        <w:t>AIS Sector Coverage Area</w:t>
      </w:r>
      <w:r>
        <w:rPr>
          <w:lang w:val="en-US"/>
        </w:rPr>
        <w:t xml:space="preserve"> is the conservative theoretical coverage area of the RF equipment of an AIS Fixed Station</w:t>
      </w:r>
      <w:proofErr w:type="gramStart"/>
      <w:r>
        <w:rPr>
          <w:lang w:val="en-US"/>
        </w:rPr>
        <w:t xml:space="preserve">. </w:t>
      </w:r>
      <w:proofErr w:type="gramEnd"/>
      <w:r>
        <w:rPr>
          <w:lang w:val="en-US"/>
        </w:rPr>
        <w:t xml:space="preserve">This is the nominal coverage </w:t>
      </w:r>
      <w:proofErr w:type="gramStart"/>
      <w:r>
        <w:rPr>
          <w:lang w:val="en-US"/>
        </w:rPr>
        <w:t>area which</w:t>
      </w:r>
      <w:proofErr w:type="gramEnd"/>
      <w:r>
        <w:rPr>
          <w:lang w:val="en-US"/>
        </w:rPr>
        <w:t xml:space="preserve"> is to be achieved by the antenna setup, and it is generally based on VHF range calculations and/or VHF range predictions. The AIS Sector Coverage Area is the most fundamental nominal coverage area.</w:t>
      </w:r>
    </w:p>
    <w:p w14:paraId="7F1A13C4" w14:textId="77777777" w:rsidR="0089699C" w:rsidRDefault="0089699C" w:rsidP="00CB06B8">
      <w:pPr>
        <w:rPr>
          <w:lang w:val="en-US"/>
        </w:rPr>
      </w:pPr>
    </w:p>
    <w:p w14:paraId="26753A0B" w14:textId="77777777" w:rsidR="0089699C" w:rsidRDefault="0089699C" w:rsidP="00347AE7">
      <w:pPr>
        <w:numPr>
          <w:ilvl w:val="0"/>
          <w:numId w:val="20"/>
        </w:numPr>
        <w:rPr>
          <w:lang w:val="en-US"/>
        </w:rPr>
      </w:pPr>
      <w:r>
        <w:rPr>
          <w:lang w:val="en-US"/>
        </w:rPr>
        <w:t xml:space="preserve">The </w:t>
      </w:r>
      <w:r>
        <w:rPr>
          <w:b/>
          <w:bCs/>
          <w:i/>
          <w:iCs/>
          <w:lang w:val="en-US"/>
        </w:rPr>
        <w:t>AIS-PCU</w:t>
      </w:r>
      <w:r w:rsidRPr="00F0024D">
        <w:rPr>
          <w:b/>
          <w:bCs/>
          <w:i/>
          <w:iCs/>
          <w:lang w:val="en-US"/>
        </w:rPr>
        <w:t xml:space="preserve"> Coverage Area</w:t>
      </w:r>
      <w:r>
        <w:rPr>
          <w:lang w:val="en-US"/>
        </w:rPr>
        <w:t xml:space="preserve"> is the nominal coverage area of one AIS-PSS</w:t>
      </w:r>
      <w:proofErr w:type="gramStart"/>
      <w:r>
        <w:rPr>
          <w:lang w:val="en-US"/>
        </w:rPr>
        <w:t xml:space="preserve">. </w:t>
      </w:r>
      <w:proofErr w:type="gramEnd"/>
      <w:r>
        <w:rPr>
          <w:lang w:val="en-US"/>
        </w:rPr>
        <w:t>The size of the AIS-PCU Coverage Area is the sum of all AIS Sector Coverage Areas of the AIS-PSS controlled by the AIS-PCU</w:t>
      </w:r>
      <w:proofErr w:type="gramStart"/>
      <w:r>
        <w:rPr>
          <w:lang w:val="en-US"/>
        </w:rPr>
        <w:t xml:space="preserve">. </w:t>
      </w:r>
      <w:proofErr w:type="gramEnd"/>
      <w:r>
        <w:rPr>
          <w:lang w:val="en-US"/>
        </w:rPr>
        <w:t>The AIS-PCU Coverage Area may also be defined as a smaller area smaller than the sum of the AIS Sector Coverage Areas.</w:t>
      </w:r>
    </w:p>
    <w:p w14:paraId="7A408AF0" w14:textId="77777777" w:rsidR="0089699C" w:rsidRDefault="0089699C" w:rsidP="00CB06B8">
      <w:pPr>
        <w:rPr>
          <w:lang w:val="en-US"/>
        </w:rPr>
      </w:pPr>
    </w:p>
    <w:p w14:paraId="191F1C51" w14:textId="77777777" w:rsidR="0089699C" w:rsidRDefault="0089699C" w:rsidP="00347AE7">
      <w:pPr>
        <w:numPr>
          <w:ilvl w:val="0"/>
          <w:numId w:val="20"/>
        </w:numPr>
        <w:rPr>
          <w:lang w:val="en-US"/>
        </w:rPr>
      </w:pPr>
      <w:r>
        <w:rPr>
          <w:lang w:val="en-US"/>
        </w:rPr>
        <w:t xml:space="preserve">The </w:t>
      </w:r>
      <w:r>
        <w:rPr>
          <w:b/>
          <w:bCs/>
          <w:i/>
          <w:iCs/>
          <w:lang w:val="en-US"/>
        </w:rPr>
        <w:t>AIS-LSS Service</w:t>
      </w:r>
      <w:r w:rsidRPr="00F0024D">
        <w:rPr>
          <w:b/>
          <w:bCs/>
          <w:i/>
          <w:iCs/>
          <w:lang w:val="en-US"/>
        </w:rPr>
        <w:t xml:space="preserve"> Area</w:t>
      </w:r>
      <w:r>
        <w:rPr>
          <w:lang w:val="en-US"/>
        </w:rPr>
        <w:t xml:space="preserve"> is the nominal coverage area of one instance of the AIS Logical Shore Station (AIS-LSS)</w:t>
      </w:r>
      <w:proofErr w:type="gramStart"/>
      <w:r>
        <w:rPr>
          <w:lang w:val="en-US"/>
        </w:rPr>
        <w:t xml:space="preserve">. </w:t>
      </w:r>
      <w:proofErr w:type="gramEnd"/>
      <w:r>
        <w:rPr>
          <w:lang w:val="en-US"/>
        </w:rPr>
        <w:t>This is the area for which the requesting service of the shore-based e-Navigation system configures the requested Basic AIS Services, and this is the area for which the AIS Service delivers the Basic AIS Services to that requesting service</w:t>
      </w:r>
      <w:proofErr w:type="gramStart"/>
      <w:r>
        <w:rPr>
          <w:lang w:val="en-US"/>
        </w:rPr>
        <w:t xml:space="preserve">. </w:t>
      </w:r>
      <w:proofErr w:type="gramEnd"/>
      <w:r>
        <w:rPr>
          <w:lang w:val="en-US"/>
        </w:rPr>
        <w:t>For a given instance of the AIS-LSS, the AIS-LSS Coverage Area can comprise any subset of the AIS Service Coverage Area or can be set equal to the AIS Service Coverage Area.</w:t>
      </w:r>
    </w:p>
    <w:p w14:paraId="598DFE1B" w14:textId="77777777" w:rsidR="0089699C" w:rsidRDefault="0089699C">
      <w:pPr>
        <w:rPr>
          <w:lang w:val="en-US"/>
        </w:rPr>
      </w:pPr>
    </w:p>
    <w:p w14:paraId="375A31DE" w14:textId="77777777" w:rsidR="0089699C" w:rsidRDefault="0089699C" w:rsidP="00347AE7">
      <w:pPr>
        <w:numPr>
          <w:ilvl w:val="0"/>
          <w:numId w:val="20"/>
        </w:numPr>
        <w:rPr>
          <w:lang w:val="en-US"/>
        </w:rPr>
      </w:pPr>
      <w:r>
        <w:rPr>
          <w:lang w:val="en-US"/>
        </w:rPr>
        <w:t xml:space="preserve">The </w:t>
      </w:r>
      <w:r w:rsidRPr="00F0024D">
        <w:rPr>
          <w:b/>
          <w:bCs/>
          <w:i/>
          <w:iCs/>
          <w:lang w:val="en-US"/>
        </w:rPr>
        <w:t>AIS Service Coverage Area</w:t>
      </w:r>
      <w:r>
        <w:rPr>
          <w:lang w:val="en-US"/>
        </w:rPr>
        <w:t xml:space="preserve"> is the nominal coverage area of the whole of the AIS Service</w:t>
      </w:r>
      <w:proofErr w:type="gramStart"/>
      <w:r>
        <w:rPr>
          <w:lang w:val="en-US"/>
        </w:rPr>
        <w:t xml:space="preserve">. </w:t>
      </w:r>
      <w:proofErr w:type="gramEnd"/>
      <w:r>
        <w:rPr>
          <w:lang w:val="en-US"/>
        </w:rPr>
        <w:t>The AIS Service Coverage Area is the sum of all the AIS-PCU Coverage Areas of the AIS Service</w:t>
      </w:r>
      <w:proofErr w:type="gramStart"/>
      <w:r>
        <w:rPr>
          <w:lang w:val="en-US"/>
        </w:rPr>
        <w:t xml:space="preserve">. </w:t>
      </w:r>
      <w:proofErr w:type="gramEnd"/>
      <w:r>
        <w:rPr>
          <w:lang w:val="en-US"/>
        </w:rPr>
        <w:t>By definition, the AIS-SM operates within the AIS Service Coverage Area</w:t>
      </w:r>
      <w:proofErr w:type="gramStart"/>
      <w:r>
        <w:rPr>
          <w:lang w:val="en-US"/>
        </w:rPr>
        <w:t xml:space="preserve">. </w:t>
      </w:r>
      <w:proofErr w:type="gramEnd"/>
      <w:r>
        <w:rPr>
          <w:lang w:val="en-US"/>
        </w:rPr>
        <w:t>Hence, the AIS Service Coverage Area is particularly relevant for the AIS-SM.</w:t>
      </w:r>
    </w:p>
    <w:p w14:paraId="1A37E63F" w14:textId="77777777" w:rsidR="0089699C" w:rsidRPr="00537565" w:rsidRDefault="0089699C" w:rsidP="00CB06B8">
      <w:pPr>
        <w:rPr>
          <w:lang w:val="en-US"/>
        </w:rPr>
      </w:pPr>
    </w:p>
    <w:p w14:paraId="6D88B522" w14:textId="77777777" w:rsidR="0089699C" w:rsidRDefault="0089699C" w:rsidP="00160CDB">
      <w:pPr>
        <w:pStyle w:val="Heading3"/>
        <w:numPr>
          <w:ilvl w:val="0"/>
          <w:numId w:val="0"/>
        </w:numPr>
        <w:spacing w:after="60"/>
      </w:pPr>
    </w:p>
    <w:p w14:paraId="3099C6AC" w14:textId="77777777" w:rsidR="0089699C" w:rsidRDefault="0089699C">
      <w:pPr>
        <w:pStyle w:val="BodyTextFirstIndent2"/>
        <w:rPr>
          <w:lang w:val="de-DE"/>
        </w:rPr>
      </w:pPr>
    </w:p>
    <w:p w14:paraId="16678EED" w14:textId="77777777" w:rsidR="0089699C" w:rsidRDefault="0089699C" w:rsidP="003259CE">
      <w:r>
        <w:br w:type="page"/>
      </w:r>
      <w:r>
        <w:object w:dxaOrig="10846" w:dyaOrig="8315" w14:anchorId="302258BE">
          <v:shape id="_x0000_i1025" type="#_x0000_t75" style="width:455pt;height:349.7pt" o:ole="">
            <v:imagedata r:id="rId17" o:title=""/>
          </v:shape>
          <o:OLEObject Type="Embed" ProgID="Visio.Drawing.11" ShapeID="_x0000_i1025" DrawAspect="Content" ObjectID="_1284124551" r:id="rId18"/>
        </w:object>
      </w:r>
    </w:p>
    <w:p w14:paraId="1DE2D6CB" w14:textId="77777777" w:rsidR="0089699C" w:rsidRDefault="0089699C">
      <w:pPr>
        <w:pStyle w:val="Figure"/>
        <w:rPr>
          <w:lang w:val="de-DE"/>
        </w:rPr>
      </w:pPr>
      <w:bookmarkStart w:id="28" w:name="_Toc336420059"/>
      <w:proofErr w:type="spellStart"/>
      <w:r>
        <w:rPr>
          <w:lang w:val="de-DE"/>
        </w:rPr>
        <w:t>Graphical</w:t>
      </w:r>
      <w:proofErr w:type="spellEnd"/>
      <w:r>
        <w:rPr>
          <w:lang w:val="de-DE"/>
        </w:rPr>
        <w:t xml:space="preserve"> </w:t>
      </w:r>
      <w:proofErr w:type="spellStart"/>
      <w:r>
        <w:rPr>
          <w:lang w:val="de-DE"/>
        </w:rPr>
        <w:t>representation</w:t>
      </w:r>
      <w:proofErr w:type="spellEnd"/>
      <w:r>
        <w:rPr>
          <w:lang w:val="de-DE"/>
        </w:rPr>
        <w:t xml:space="preserve"> </w:t>
      </w:r>
      <w:proofErr w:type="spellStart"/>
      <w:r>
        <w:rPr>
          <w:lang w:val="de-DE"/>
        </w:rPr>
        <w:t>of</w:t>
      </w:r>
      <w:proofErr w:type="spellEnd"/>
      <w:r>
        <w:rPr>
          <w:lang w:val="de-DE"/>
        </w:rPr>
        <w:t xml:space="preserve"> nominal </w:t>
      </w:r>
      <w:proofErr w:type="spellStart"/>
      <w:r>
        <w:rPr>
          <w:lang w:val="de-DE"/>
        </w:rPr>
        <w:t>coverage</w:t>
      </w:r>
      <w:proofErr w:type="spellEnd"/>
      <w:r>
        <w:rPr>
          <w:lang w:val="de-DE"/>
        </w:rPr>
        <w:t xml:space="preserve"> </w:t>
      </w:r>
      <w:proofErr w:type="spellStart"/>
      <w:r>
        <w:rPr>
          <w:lang w:val="de-DE"/>
        </w:rPr>
        <w:t>definitions</w:t>
      </w:r>
      <w:bookmarkEnd w:id="28"/>
      <w:proofErr w:type="spellEnd"/>
    </w:p>
    <w:p w14:paraId="2256E22B" w14:textId="77777777" w:rsidR="0089699C" w:rsidRDefault="0089699C">
      <w:pPr>
        <w:pStyle w:val="BodyText"/>
      </w:pPr>
    </w:p>
    <w:p w14:paraId="7A2F5CD7" w14:textId="77777777" w:rsidR="0089699C" w:rsidRDefault="0089699C" w:rsidP="00CB06B8">
      <w:pPr>
        <w:pStyle w:val="Heading3"/>
        <w:tabs>
          <w:tab w:val="clear" w:pos="992"/>
          <w:tab w:val="num" w:pos="720"/>
        </w:tabs>
        <w:spacing w:after="60"/>
        <w:ind w:left="720" w:hanging="720"/>
      </w:pPr>
      <w:bookmarkStart w:id="29" w:name="_Toc336416345"/>
      <w:r w:rsidRPr="008525BA">
        <w:t>Receive Nominal Coverage Area vs. Transmit Nominal Coverage</w:t>
      </w:r>
      <w:r>
        <w:t xml:space="preserve"> Area</w:t>
      </w:r>
      <w:bookmarkEnd w:id="29"/>
    </w:p>
    <w:p w14:paraId="0609A06A" w14:textId="77777777" w:rsidR="0089699C" w:rsidRDefault="0089699C" w:rsidP="00CB06B8">
      <w:r>
        <w:t xml:space="preserve">The AIS Service is capable of receiving </w:t>
      </w:r>
      <w:r w:rsidRPr="00683817">
        <w:t xml:space="preserve">and </w:t>
      </w:r>
      <w:r>
        <w:t>transmitting. For optimum AIS VDL usage and optimum AIS VDL management (refer to Appendices 14-18), the nominal coverage areas for reception and for transmission can be different:</w:t>
      </w:r>
    </w:p>
    <w:p w14:paraId="3A5BC32C" w14:textId="77777777" w:rsidR="0089699C" w:rsidRDefault="0089699C" w:rsidP="00347AE7">
      <w:pPr>
        <w:numPr>
          <w:ilvl w:val="0"/>
          <w:numId w:val="21"/>
        </w:numPr>
      </w:pPr>
      <w:r>
        <w:t>There can be receive-only AIS-PSS configurations.</w:t>
      </w:r>
    </w:p>
    <w:p w14:paraId="6D5B3F74" w14:textId="77777777" w:rsidR="0089699C" w:rsidRDefault="0089699C" w:rsidP="00347AE7">
      <w:pPr>
        <w:numPr>
          <w:ilvl w:val="0"/>
          <w:numId w:val="21"/>
        </w:numPr>
      </w:pPr>
      <w:r>
        <w:t>There can be transmit-only AIS-PSS configurations.</w:t>
      </w:r>
    </w:p>
    <w:p w14:paraId="609E487D" w14:textId="77777777" w:rsidR="0089699C" w:rsidRDefault="0089699C" w:rsidP="00CB06B8"/>
    <w:p w14:paraId="334FCD49" w14:textId="77777777" w:rsidR="0089699C" w:rsidRDefault="0089699C">
      <w:r>
        <w:t xml:space="preserve">To allow optimal usage of the AIS </w:t>
      </w:r>
      <w:proofErr w:type="spellStart"/>
      <w:r>
        <w:t>VDL</w:t>
      </w:r>
      <w:proofErr w:type="gramStart"/>
      <w:r>
        <w:t>,nominal</w:t>
      </w:r>
      <w:proofErr w:type="spellEnd"/>
      <w:proofErr w:type="gramEnd"/>
      <w:r>
        <w:t xml:space="preserve"> coverage areas should conceptually be subdivided into receive (Rx) nominal coverage area and transmit (</w:t>
      </w:r>
      <w:proofErr w:type="spellStart"/>
      <w:r>
        <w:t>Tx</w:t>
      </w:r>
      <w:proofErr w:type="spellEnd"/>
      <w:r>
        <w:t>) nominal coverage area</w:t>
      </w:r>
      <w:r w:rsidRPr="00B4404F">
        <w:t>.</w:t>
      </w:r>
    </w:p>
    <w:p w14:paraId="17833640" w14:textId="77777777" w:rsidR="0089699C" w:rsidRDefault="0089699C" w:rsidP="00CB06B8">
      <w:pPr>
        <w:rPr>
          <w:lang w:val="en-US"/>
        </w:rPr>
      </w:pPr>
      <w:r w:rsidRPr="00B4404F">
        <w:br w:type="page"/>
      </w:r>
    </w:p>
    <w:p w14:paraId="1FC4E8BA" w14:textId="77777777" w:rsidR="0089699C" w:rsidRDefault="0089699C" w:rsidP="00CB06B8">
      <w:pPr>
        <w:pStyle w:val="Heading2"/>
        <w:keepNext/>
        <w:tabs>
          <w:tab w:val="clear" w:pos="851"/>
          <w:tab w:val="num" w:pos="576"/>
        </w:tabs>
        <w:spacing w:after="60"/>
        <w:ind w:left="576" w:hanging="576"/>
      </w:pPr>
      <w:bookmarkStart w:id="30" w:name="_Toc304976421"/>
      <w:bookmarkStart w:id="31" w:name="_Toc336416346"/>
      <w:r>
        <w:t>Directional RF antenna usage and the AIS Sector concept</w:t>
      </w:r>
      <w:bookmarkEnd w:id="30"/>
      <w:bookmarkEnd w:id="31"/>
    </w:p>
    <w:p w14:paraId="6020F93E" w14:textId="77777777" w:rsidR="0089699C" w:rsidRPr="009C3F9A" w:rsidRDefault="0089699C" w:rsidP="00CB06B8">
      <w:pPr>
        <w:pStyle w:val="Heading3"/>
        <w:tabs>
          <w:tab w:val="clear" w:pos="992"/>
          <w:tab w:val="num" w:pos="720"/>
        </w:tabs>
        <w:spacing w:after="60"/>
        <w:ind w:left="720" w:hanging="720"/>
      </w:pPr>
      <w:bookmarkStart w:id="32" w:name="_Toc336416347"/>
      <w:r>
        <w:t>Introduction</w:t>
      </w:r>
      <w:bookmarkEnd w:id="32"/>
    </w:p>
    <w:p w14:paraId="6C0698E9" w14:textId="77777777" w:rsidR="0089699C" w:rsidRDefault="0089699C" w:rsidP="00CB06B8">
      <w:pPr>
        <w:rPr>
          <w:lang w:val="en-US"/>
        </w:rPr>
      </w:pPr>
      <w:r>
        <w:rPr>
          <w:lang w:val="en-US"/>
        </w:rPr>
        <w:t>The RF antenna interfaces the Fixed AIS Station to the AIS VHF data link (AIS VDL)</w:t>
      </w:r>
      <w:proofErr w:type="gramStart"/>
      <w:r>
        <w:rPr>
          <w:lang w:val="en-US"/>
        </w:rPr>
        <w:t xml:space="preserve">. </w:t>
      </w:r>
      <w:proofErr w:type="gramEnd"/>
      <w:r>
        <w:rPr>
          <w:lang w:val="en-US"/>
        </w:rPr>
        <w:t>The RF antenna setup determines whether the nominal coverage area can meet the required level of service</w:t>
      </w:r>
      <w:proofErr w:type="gramStart"/>
      <w:r>
        <w:rPr>
          <w:lang w:val="en-US"/>
        </w:rPr>
        <w:t xml:space="preserve">. </w:t>
      </w:r>
      <w:proofErr w:type="gramEnd"/>
      <w:r>
        <w:rPr>
          <w:lang w:val="en-US"/>
        </w:rPr>
        <w:t>By default, there are two options of RF antenna setup at an AIS-PSS:</w:t>
      </w:r>
    </w:p>
    <w:p w14:paraId="5425173B" w14:textId="77777777" w:rsidR="0089699C" w:rsidRDefault="0089699C" w:rsidP="00347AE7">
      <w:pPr>
        <w:numPr>
          <w:ilvl w:val="0"/>
          <w:numId w:val="22"/>
        </w:numPr>
        <w:rPr>
          <w:lang w:val="en-US"/>
        </w:rPr>
      </w:pPr>
      <w:r>
        <w:rPr>
          <w:lang w:val="en-US"/>
        </w:rPr>
        <w:t>Omnidirectional RF antenna setup</w:t>
      </w:r>
    </w:p>
    <w:p w14:paraId="2DF9248D" w14:textId="77777777" w:rsidR="0089699C" w:rsidRDefault="0089699C" w:rsidP="00347AE7">
      <w:pPr>
        <w:numPr>
          <w:ilvl w:val="0"/>
          <w:numId w:val="22"/>
        </w:numPr>
        <w:rPr>
          <w:lang w:val="en-US"/>
        </w:rPr>
      </w:pPr>
      <w:r>
        <w:rPr>
          <w:lang w:val="en-US"/>
        </w:rPr>
        <w:t>Directional RF antenna(s).</w:t>
      </w:r>
    </w:p>
    <w:p w14:paraId="49FC0133" w14:textId="77777777" w:rsidR="0089699C" w:rsidRDefault="0089699C" w:rsidP="00CB06B8">
      <w:pPr>
        <w:rPr>
          <w:lang w:val="en-US"/>
        </w:rPr>
      </w:pPr>
    </w:p>
    <w:p w14:paraId="63C6E268" w14:textId="77777777" w:rsidR="0089699C" w:rsidRDefault="0089699C" w:rsidP="00CB06B8">
      <w:pPr>
        <w:pStyle w:val="Heading3"/>
        <w:tabs>
          <w:tab w:val="clear" w:pos="992"/>
          <w:tab w:val="num" w:pos="720"/>
        </w:tabs>
        <w:spacing w:after="60"/>
        <w:ind w:left="720" w:hanging="720"/>
      </w:pPr>
      <w:bookmarkStart w:id="33" w:name="_Toc336416348"/>
      <w:r>
        <w:t xml:space="preserve">Benefits of </w:t>
      </w:r>
      <w:proofErr w:type="spellStart"/>
      <w:r>
        <w:t>sectorized</w:t>
      </w:r>
      <w:proofErr w:type="spellEnd"/>
      <w:r>
        <w:t xml:space="preserve"> AIS-PCU coverage</w:t>
      </w:r>
      <w:bookmarkEnd w:id="33"/>
    </w:p>
    <w:p w14:paraId="5FE8AAA9" w14:textId="77777777" w:rsidR="0089699C" w:rsidRDefault="0089699C" w:rsidP="00CB06B8">
      <w:pPr>
        <w:rPr>
          <w:lang w:val="en-US"/>
        </w:rPr>
      </w:pPr>
      <w:r>
        <w:rPr>
          <w:lang w:val="en-US"/>
        </w:rPr>
        <w:t xml:space="preserve">The benefits of a </w:t>
      </w:r>
      <w:proofErr w:type="spellStart"/>
      <w:r>
        <w:rPr>
          <w:lang w:val="en-US"/>
        </w:rPr>
        <w:t>sectorized</w:t>
      </w:r>
      <w:proofErr w:type="spellEnd"/>
      <w:r>
        <w:rPr>
          <w:lang w:val="en-US"/>
        </w:rPr>
        <w:t xml:space="preserve"> AIS-PCU coverage setup are:</w:t>
      </w:r>
    </w:p>
    <w:p w14:paraId="7BE81166" w14:textId="77777777" w:rsidR="0089699C" w:rsidRDefault="0089699C" w:rsidP="00347AE7">
      <w:pPr>
        <w:numPr>
          <w:ilvl w:val="0"/>
          <w:numId w:val="22"/>
        </w:numPr>
        <w:rPr>
          <w:lang w:val="en-US"/>
        </w:rPr>
      </w:pPr>
      <w:r>
        <w:rPr>
          <w:lang w:val="en-US"/>
        </w:rPr>
        <w:t>An Area can be subdivided into multiple smaller AIS Sector Coverage areas to obtain better overall coverage; e.g., using a directional antenna to extend range in a specified direction.</w:t>
      </w:r>
    </w:p>
    <w:p w14:paraId="10F06780" w14:textId="77777777" w:rsidR="0089699C" w:rsidRDefault="0089699C" w:rsidP="00347AE7">
      <w:pPr>
        <w:numPr>
          <w:ilvl w:val="0"/>
          <w:numId w:val="22"/>
        </w:numPr>
        <w:rPr>
          <w:lang w:val="en-US"/>
        </w:rPr>
      </w:pPr>
      <w:r>
        <w:rPr>
          <w:lang w:val="en-US"/>
        </w:rPr>
        <w:t xml:space="preserve">For areas with higher AIS VDL traffic intensity, </w:t>
      </w:r>
      <w:r w:rsidRPr="00841D88">
        <w:rPr>
          <w:i/>
          <w:iCs/>
          <w:lang w:val="en-US"/>
        </w:rPr>
        <w:t xml:space="preserve">effective garbling mitigation </w:t>
      </w:r>
      <w:r>
        <w:rPr>
          <w:lang w:val="en-US"/>
        </w:rPr>
        <w:t>can be achieved.</w:t>
      </w:r>
    </w:p>
    <w:p w14:paraId="71BF4D46" w14:textId="77777777" w:rsidR="0089699C" w:rsidRDefault="0089699C" w:rsidP="00347AE7">
      <w:pPr>
        <w:numPr>
          <w:ilvl w:val="0"/>
          <w:numId w:val="22"/>
        </w:numPr>
        <w:rPr>
          <w:lang w:val="en-US"/>
        </w:rPr>
      </w:pPr>
      <w:r>
        <w:rPr>
          <w:lang w:val="en-US"/>
        </w:rPr>
        <w:t>C</w:t>
      </w:r>
      <w:r w:rsidRPr="00841D88">
        <w:rPr>
          <w:i/>
          <w:iCs/>
          <w:lang w:val="en-US"/>
        </w:rPr>
        <w:t xml:space="preserve">overage redundancy </w:t>
      </w:r>
      <w:r>
        <w:rPr>
          <w:lang w:val="en-US"/>
        </w:rPr>
        <w:t>can be planned for.</w:t>
      </w:r>
    </w:p>
    <w:p w14:paraId="530463F9" w14:textId="77777777" w:rsidR="0089699C" w:rsidRDefault="0089699C" w:rsidP="00347AE7">
      <w:pPr>
        <w:numPr>
          <w:ilvl w:val="0"/>
          <w:numId w:val="22"/>
        </w:numPr>
        <w:ind w:left="0"/>
        <w:rPr>
          <w:lang w:val="en-US"/>
        </w:rPr>
      </w:pPr>
      <w:r w:rsidRPr="00841D88">
        <w:rPr>
          <w:i/>
          <w:iCs/>
          <w:lang w:val="en-US"/>
        </w:rPr>
        <w:t>Transmission</w:t>
      </w:r>
      <w:r>
        <w:rPr>
          <w:lang w:val="en-US"/>
        </w:rPr>
        <w:t>s</w:t>
      </w:r>
      <w:r w:rsidRPr="00841D88">
        <w:rPr>
          <w:i/>
          <w:iCs/>
          <w:lang w:val="en-US"/>
        </w:rPr>
        <w:t xml:space="preserve"> can be routed </w:t>
      </w:r>
      <w:r>
        <w:rPr>
          <w:lang w:val="en-US"/>
        </w:rPr>
        <w:t>to the relevant (</w:t>
      </w:r>
      <w:proofErr w:type="spellStart"/>
      <w:r>
        <w:rPr>
          <w:lang w:val="en-US"/>
        </w:rPr>
        <w:t>Tx</w:t>
      </w:r>
      <w:proofErr w:type="spellEnd"/>
      <w:r>
        <w:rPr>
          <w:lang w:val="en-US"/>
        </w:rPr>
        <w:t xml:space="preserve">) AIS Sector Coverage Area to improve FATDMA efficiency. </w:t>
      </w:r>
    </w:p>
    <w:p w14:paraId="6A7C36E0" w14:textId="77777777" w:rsidR="0089699C" w:rsidRDefault="0089699C" w:rsidP="00347AE7">
      <w:pPr>
        <w:numPr>
          <w:ilvl w:val="0"/>
          <w:numId w:val="22"/>
        </w:numPr>
        <w:rPr>
          <w:lang w:val="en-US"/>
        </w:rPr>
      </w:pPr>
      <w:r>
        <w:rPr>
          <w:lang w:val="en-US"/>
        </w:rPr>
        <w:t xml:space="preserve">A </w:t>
      </w:r>
      <w:proofErr w:type="spellStart"/>
      <w:r>
        <w:rPr>
          <w:lang w:val="en-US"/>
        </w:rPr>
        <w:t>sectorized</w:t>
      </w:r>
      <w:proofErr w:type="spellEnd"/>
      <w:r>
        <w:rPr>
          <w:lang w:val="en-US"/>
        </w:rPr>
        <w:t xml:space="preserve"> AIS-PCU coverage setup may exclude </w:t>
      </w:r>
      <w:r w:rsidRPr="00841D88">
        <w:rPr>
          <w:i/>
          <w:iCs/>
          <w:lang w:val="en-US"/>
        </w:rPr>
        <w:t>areas</w:t>
      </w:r>
      <w:r>
        <w:rPr>
          <w:lang w:val="en-US"/>
        </w:rPr>
        <w:t xml:space="preserve"> where there are no ships, thus resolving potential regulatory and/or environmental issues already at planning stage.</w:t>
      </w:r>
    </w:p>
    <w:p w14:paraId="3A520D09" w14:textId="77777777" w:rsidR="0089699C" w:rsidRDefault="0089699C" w:rsidP="00347AE7">
      <w:pPr>
        <w:numPr>
          <w:ilvl w:val="0"/>
          <w:numId w:val="22"/>
        </w:numPr>
        <w:rPr>
          <w:lang w:val="en-US"/>
        </w:rPr>
      </w:pPr>
      <w:r w:rsidRPr="00683817">
        <w:rPr>
          <w:lang w:val="en-US"/>
        </w:rPr>
        <w:t>Low antenna height with directional RF antenna</w:t>
      </w:r>
      <w:r>
        <w:rPr>
          <w:lang w:val="en-US"/>
        </w:rPr>
        <w:t xml:space="preserve">s allows for AIS Sector Coverage </w:t>
      </w:r>
      <w:proofErr w:type="gramStart"/>
      <w:r>
        <w:rPr>
          <w:lang w:val="en-US"/>
        </w:rPr>
        <w:t>Areas which</w:t>
      </w:r>
      <w:proofErr w:type="gramEnd"/>
      <w:r>
        <w:rPr>
          <w:lang w:val="en-US"/>
        </w:rPr>
        <w:t xml:space="preserve"> can be confined to </w:t>
      </w:r>
      <w:r w:rsidRPr="00683817">
        <w:rPr>
          <w:lang w:val="en-US"/>
        </w:rPr>
        <w:t xml:space="preserve">small </w:t>
      </w:r>
      <w:r>
        <w:rPr>
          <w:lang w:val="en-US"/>
        </w:rPr>
        <w:t>geographical area to meet very specific requirements. This benefit may be easier to achieve if local topology features, such as hills or mountains, can increase the separation of the AIS Sector Areas by limitation of the physical RF range.</w:t>
      </w:r>
    </w:p>
    <w:p w14:paraId="78CAEE0E" w14:textId="77777777" w:rsidR="0089699C" w:rsidRDefault="0089699C" w:rsidP="00347AE7">
      <w:pPr>
        <w:numPr>
          <w:ilvl w:val="0"/>
          <w:numId w:val="22"/>
        </w:numPr>
        <w:rPr>
          <w:lang w:val="en-US"/>
        </w:rPr>
      </w:pPr>
      <w:r w:rsidRPr="00683817">
        <w:rPr>
          <w:lang w:val="en-US"/>
        </w:rPr>
        <w:t>Antenna heights can be adjusted for each AIS Sector independently</w:t>
      </w:r>
      <w:proofErr w:type="gramStart"/>
      <w:r w:rsidRPr="00683817">
        <w:rPr>
          <w:lang w:val="en-US"/>
        </w:rPr>
        <w:t>.</w:t>
      </w:r>
      <w:r>
        <w:rPr>
          <w:lang w:val="en-US"/>
        </w:rPr>
        <w:t xml:space="preserve"> </w:t>
      </w:r>
      <w:proofErr w:type="gramEnd"/>
      <w:r>
        <w:rPr>
          <w:lang w:val="en-US"/>
        </w:rPr>
        <w:t>This allows fulfilling different coverage requirements of different sectors at the same AIS-PSS site.</w:t>
      </w:r>
    </w:p>
    <w:p w14:paraId="1C1B7C7C" w14:textId="77777777" w:rsidR="0089699C" w:rsidRDefault="0089699C" w:rsidP="00CB06B8">
      <w:pPr>
        <w:pStyle w:val="Heading3"/>
        <w:tabs>
          <w:tab w:val="clear" w:pos="992"/>
          <w:tab w:val="num" w:pos="720"/>
        </w:tabs>
        <w:spacing w:after="60"/>
        <w:ind w:left="720" w:hanging="720"/>
      </w:pPr>
      <w:bookmarkStart w:id="34" w:name="_Toc336416349"/>
      <w:r>
        <w:t xml:space="preserve">Definitions for the </w:t>
      </w:r>
      <w:proofErr w:type="spellStart"/>
      <w:r>
        <w:t>sectorized</w:t>
      </w:r>
      <w:proofErr w:type="spellEnd"/>
      <w:r>
        <w:t xml:space="preserve"> AIS-PCU coverage</w:t>
      </w:r>
      <w:bookmarkEnd w:id="34"/>
      <w:r>
        <w:t xml:space="preserve"> </w:t>
      </w:r>
    </w:p>
    <w:p w14:paraId="65835C03" w14:textId="77777777" w:rsidR="0089699C" w:rsidRDefault="0089699C" w:rsidP="009C107C">
      <w:pPr>
        <w:rPr>
          <w:lang w:val="en-US"/>
        </w:rPr>
      </w:pPr>
      <w:r>
        <w:rPr>
          <w:lang w:val="en-US"/>
        </w:rPr>
        <w:t xml:space="preserve">The following description of the AIS </w:t>
      </w:r>
      <w:proofErr w:type="spellStart"/>
      <w:r>
        <w:rPr>
          <w:lang w:val="en-US"/>
        </w:rPr>
        <w:t>sectorized</w:t>
      </w:r>
      <w:proofErr w:type="spellEnd"/>
      <w:r>
        <w:rPr>
          <w:lang w:val="en-US"/>
        </w:rPr>
        <w:t xml:space="preserve"> AIS-PCU concept holds equally true for an omnidirectional or a directional RF antenna setup.</w:t>
      </w:r>
    </w:p>
    <w:p w14:paraId="7B6DDD6A" w14:textId="77777777" w:rsidR="0089699C" w:rsidRDefault="0089699C" w:rsidP="00CB06B8"/>
    <w:p w14:paraId="40D43527" w14:textId="77777777" w:rsidR="0089699C" w:rsidRDefault="0089699C" w:rsidP="00CB06B8">
      <w:r>
        <w:t xml:space="preserve">The composition diagram in Figure 2 comprehensively shows </w:t>
      </w:r>
    </w:p>
    <w:p w14:paraId="2807E692" w14:textId="77777777" w:rsidR="0089699C" w:rsidRDefault="0089699C" w:rsidP="00347AE7">
      <w:pPr>
        <w:numPr>
          <w:ilvl w:val="0"/>
          <w:numId w:val="22"/>
        </w:numPr>
      </w:pPr>
      <w:proofErr w:type="gramStart"/>
      <w:r>
        <w:t>the</w:t>
      </w:r>
      <w:proofErr w:type="gramEnd"/>
      <w:r>
        <w:t xml:space="preserve"> definition of the nominal coverage areas as introduced in the previous section, as far as the Physical Layer of the AIS Service is concerned: part of the Figure entitled “Coverage Area realm”; </w:t>
      </w:r>
    </w:p>
    <w:p w14:paraId="52253ADE" w14:textId="77777777" w:rsidR="0089699C" w:rsidRDefault="0089699C" w:rsidP="00360C4F">
      <w:r>
        <w:t>-</w:t>
      </w:r>
      <w:r>
        <w:tab/>
      </w:r>
      <w:proofErr w:type="gramStart"/>
      <w:r>
        <w:t>the</w:t>
      </w:r>
      <w:proofErr w:type="gramEnd"/>
      <w:r>
        <w:t xml:space="preserve"> components of the Physical Layer in their functional relationship and in their relationship to the nominal coverage area definitions: part of the Figure entitled “Component realm”; and-</w:t>
      </w:r>
      <w:r>
        <w:tab/>
        <w:t>the definition of the compound “AIS Sector” and its functional relationship to the definition of the AIS Sector Coverage Area.</w:t>
      </w:r>
    </w:p>
    <w:p w14:paraId="79502997" w14:textId="77777777" w:rsidR="0089699C" w:rsidRPr="00850B53" w:rsidRDefault="00347AE7" w:rsidP="00CB06B8">
      <w:ins w:id="35" w:author="Jean-Francois Coutu" w:date="2012-09-26T09:45:00Z">
        <w:r>
          <w:pict w14:anchorId="64976825">
            <v:group id="_x0000_s1033" style="width:444.85pt;height:336.6pt;mso-position-horizontal-relative:char;mso-position-vertical-relative:line" coordorigin="36,53" coordsize="8897,6732">
              <v:shape id="_x0000_s1034" style="position:absolute;left:1844;top:3268;width:1296;height:1" coordsize="1296,0" path="m0,0l1296,,,0xe" filled="f" strokeweight=".2pt">
                <v:stroke endcap="round"/>
                <v:path arrowok="t"/>
              </v:shape>
              <v:shape id="_x0000_s1035" style="position:absolute;left:1844;top:3268;width:1296;height:1" coordsize="1296,0" path="m0,0l1296,,,0xe" filled="f" strokeweight=".2pt">
                <v:stroke endcap="round"/>
                <v:path arrowok="t"/>
              </v:shape>
              <v:shape id="_x0000_s1036" style="position:absolute;left:1844;top:3268;width:1296;height:1" coordsize="1296,0" path="m0,0l1296,,,0xe" filled="f" strokeweight=".2pt">
                <v:stroke endcap="round"/>
                <v:path arrowok="t"/>
              </v:shape>
              <v:shape id="_x0000_s1037" style="position:absolute;left:1844;top:2836;width:1296;height:432" coordsize="1296,432" path="m0,432l1296,432,1296,,,,,432xm0,0l1296,,1296,432,1296,,,0xe" stroked="f">
                <v:path arrowok="t"/>
                <o:lock v:ext="edit" verticies="t"/>
              </v:shape>
              <v:rect id="_x0000_s1038" style="position:absolute;left:1844;top:2836;width:1296;height:432" filled="f" strokeweight=".2pt">
                <v:stroke joinstyle="round" endcap="round"/>
              </v:rect>
              <v:shape id="_x0000_s1039" style="position:absolute;left:1844;top:2836;width:1296;height:432" coordsize="1296,432" path="m0,0l1296,,1296,432,1296,,,0xe" filled="f" strokeweight=".2pt">
                <v:stroke endcap="round"/>
                <v:path arrowok="t"/>
              </v:shape>
              <v:rect id="_x0000_s1040" style="position:absolute;left:2172;top:2965;width:709;height:161;mso-wrap-style:none" filled="f" stroked="f">
                <v:textbox style="mso-next-textbox:#_x0000_s1040;mso-fit-shape-to-text:t" inset="0,0,0,0">
                  <w:txbxContent>
                    <w:p w14:paraId="3BCEAB80" w14:textId="77777777" w:rsidR="0089699C" w:rsidRDefault="0089699C" w:rsidP="00360C4F">
                      <w:r>
                        <w:rPr>
                          <w:b/>
                          <w:bCs/>
                          <w:color w:val="000000"/>
                          <w:sz w:val="14"/>
                          <w:szCs w:val="14"/>
                        </w:rPr>
                        <w:t>AIS Sector</w:t>
                      </w:r>
                    </w:p>
                  </w:txbxContent>
                </v:textbox>
              </v:rect>
              <v:shape id="_x0000_s1041" style="position:absolute;left:1848;top:5605;width:1295;height:1" coordsize="1295,0" path="m0,0l1295,,,0xe" filled="f" strokeweight=".2pt">
                <v:stroke endcap="round"/>
                <v:path arrowok="t"/>
              </v:shape>
              <v:shape id="_x0000_s1042" style="position:absolute;left:1848;top:5605;width:1295;height:1" coordsize="1295,0" path="m0,0l1295,,,0xe" filled="f" strokeweight=".2pt">
                <v:stroke endcap="round"/>
                <v:path arrowok="t"/>
              </v:shape>
              <v:shape id="_x0000_s1043" style="position:absolute;left:1848;top:5605;width:1295;height:1" coordsize="1295,0" path="m0,0l1295,,,0xe" filled="f" strokeweight=".2pt">
                <v:stroke endcap="round"/>
                <v:path arrowok="t"/>
              </v:shape>
              <v:shape id="_x0000_s1044" style="position:absolute;left:1848;top:5172;width:1295;height:433" coordsize="1295,433" path="m0,433l1295,433,1295,,,,,433xm0,0l1295,,1295,433,1295,,,0xe" stroked="f">
                <v:path arrowok="t"/>
                <o:lock v:ext="edit" verticies="t"/>
              </v:shape>
              <v:rect id="_x0000_s1045" style="position:absolute;left:1848;top:5172;width:1295;height:433" filled="f" strokeweight=".2pt">
                <v:stroke joinstyle="round" endcap="round"/>
              </v:rect>
              <v:shape id="_x0000_s1046" style="position:absolute;left:1848;top:5172;width:1295;height:433" coordsize="1295,433" path="m0,0l1295,,1295,433,1295,,,0xe" filled="f" strokeweight=".2pt">
                <v:stroke endcap="round"/>
                <v:path arrowok="t"/>
              </v:shape>
              <v:rect id="_x0000_s1047" style="position:absolute;left:2064;top:5234;width:934;height:161;mso-wrap-style:none" filled="f" stroked="f">
                <v:textbox style="mso-next-textbox:#_x0000_s1047;mso-fit-shape-to-text:t" inset="0,0,0,0">
                  <w:txbxContent>
                    <w:p w14:paraId="55CEE202" w14:textId="77777777" w:rsidR="0089699C" w:rsidRDefault="0089699C" w:rsidP="00360C4F">
                      <w:r>
                        <w:rPr>
                          <w:b/>
                          <w:bCs/>
                          <w:color w:val="000000"/>
                          <w:sz w:val="14"/>
                          <w:szCs w:val="14"/>
                        </w:rPr>
                        <w:t>RF equipment</w:t>
                      </w:r>
                    </w:p>
                  </w:txbxContent>
                </v:textbox>
              </v:rect>
              <v:rect id="_x0000_s1048" style="position:absolute;left:2220;top:5378;width:592;height:161;mso-wrap-style:none" filled="f" stroked="f">
                <v:textbox style="mso-next-textbox:#_x0000_s1048;mso-fit-shape-to-text:t" inset="0,0,0,0">
                  <w:txbxContent>
                    <w:p w14:paraId="1F6365FF" w14:textId="77777777" w:rsidR="0089699C" w:rsidRDefault="0089699C" w:rsidP="00360C4F">
                      <w:proofErr w:type="gramStart"/>
                      <w:r>
                        <w:rPr>
                          <w:b/>
                          <w:bCs/>
                          <w:color w:val="000000"/>
                          <w:sz w:val="14"/>
                          <w:szCs w:val="14"/>
                        </w:rPr>
                        <w:t>of</w:t>
                      </w:r>
                      <w:proofErr w:type="gramEnd"/>
                      <w:r>
                        <w:rPr>
                          <w:b/>
                          <w:bCs/>
                          <w:color w:val="000000"/>
                          <w:sz w:val="14"/>
                          <w:szCs w:val="14"/>
                        </w:rPr>
                        <w:t xml:space="preserve"> sector</w:t>
                      </w:r>
                    </w:p>
                  </w:txbxContent>
                </v:textbox>
              </v:rect>
              <v:polyline id="_x0000_s1049" style="position:absolute" points="5587,3461,5587,4220,5591,4220,5591,5172" coordsize="4,1711" filled="f" strokeweight=".2pt">
                <v:stroke endcap="round"/>
                <v:path arrowok="t"/>
              </v:polyline>
              <v:shape id="_x0000_s1050" style="position:absolute;left:5537;top:3268;width:100;height:199" coordsize="100,199" path="m50,199l100,100,50,,,100,50,199xe" filled="f" strokeweight=".2pt">
                <v:stroke endcap="round"/>
                <v:path arrowok="t"/>
              </v:shape>
              <v:polyline id="_x0000_s1051" style="position:absolute" points="2492,3461,2492,3713,2496,3713,2496,4158" coordsize="4,697" filled="f" strokeweight=".2pt">
                <v:stroke endcap="round"/>
                <v:path arrowok="t"/>
              </v:polyline>
              <v:shape id="_x0000_s1052" style="position:absolute;left:2442;top:3268;width:99;height:199" coordsize="99,199" path="m50,199l99,100,50,,,100,50,199xe" filled="f" strokeweight=".2pt">
                <v:stroke endcap="round"/>
                <v:path arrowok="t"/>
              </v:shape>
              <v:rect id="_x0000_s1053" style="position:absolute;left:5651;top:2651;width:76;height:154" stroked="f"/>
              <v:rect id="_x0000_s1054" style="position:absolute;left:5651;top:2641;width:83;height:161;mso-wrap-style:none" filled="f" stroked="f">
                <v:textbox style="mso-next-textbox:#_x0000_s1054;mso-fit-shape-to-text:t" inset="0,0,0,0">
                  <w:txbxContent>
                    <w:p w14:paraId="6F03E0E4" w14:textId="77777777" w:rsidR="0089699C" w:rsidRDefault="0089699C" w:rsidP="00360C4F">
                      <w:r>
                        <w:rPr>
                          <w:rFonts w:ascii="Arial Narrow" w:hAnsi="Arial Narrow" w:cs="Arial Narrow"/>
                          <w:b/>
                          <w:bCs/>
                          <w:color w:val="000000"/>
                          <w:sz w:val="14"/>
                          <w:szCs w:val="14"/>
                        </w:rPr>
                        <w:t>N</w:t>
                      </w:r>
                    </w:p>
                  </w:txbxContent>
                </v:textbox>
              </v:rect>
              <v:shape id="_x0000_s1055" style="position:absolute;left:4939;top:3268;width:1296;height:1" coordsize="1296,0" path="m0,0l1296,,,0xe" filled="f" strokeweight=".2pt">
                <v:stroke endcap="round"/>
                <v:path arrowok="t"/>
              </v:shape>
              <v:shape id="_x0000_s1056" style="position:absolute;left:4939;top:3268;width:1296;height:1" coordsize="1296,0" path="m0,0l1296,,,0xe" filled="f" strokeweight=".2pt">
                <v:stroke endcap="round"/>
                <v:path arrowok="t"/>
              </v:shape>
              <v:shape id="_x0000_s1057" style="position:absolute;left:4939;top:3268;width:1296;height:1" coordsize="1296,0" path="m0,0l1296,,,0xe" filled="f" strokeweight=".2pt">
                <v:stroke endcap="round"/>
                <v:path arrowok="t"/>
              </v:shape>
              <v:shape id="_x0000_s1058" style="position:absolute;left:4939;top:2836;width:1296;height:432" coordsize="1296,432" path="m0,432l1296,432,1296,,,,,432xm0,0l1296,,1296,432,1296,,,0xe" stroked="f">
                <v:path arrowok="t"/>
                <o:lock v:ext="edit" verticies="t"/>
              </v:shape>
              <v:rect id="_x0000_s1059" style="position:absolute;left:4939;top:2836;width:1296;height:432" filled="f" strokeweight=".2pt">
                <v:stroke joinstyle="round" endcap="round"/>
              </v:rect>
              <v:shape id="_x0000_s1060" style="position:absolute;left:4939;top:2836;width:1296;height:432" coordsize="1296,432" path="m0,0l1296,,1296,432,1296,,,0xe" filled="f" strokeweight=".2pt">
                <v:stroke endcap="round"/>
                <v:path arrowok="t"/>
              </v:shape>
              <v:rect id="_x0000_s1061" style="position:absolute;left:5267;top:2893;width:709;height:161;mso-wrap-style:none" filled="f" stroked="f">
                <v:textbox style="mso-next-textbox:#_x0000_s1061;mso-fit-shape-to-text:t" inset="0,0,0,0">
                  <w:txbxContent>
                    <w:p w14:paraId="20CCD15D" w14:textId="77777777" w:rsidR="0089699C" w:rsidRDefault="0089699C" w:rsidP="00360C4F">
                      <w:r>
                        <w:rPr>
                          <w:b/>
                          <w:bCs/>
                          <w:color w:val="000000"/>
                          <w:sz w:val="14"/>
                          <w:szCs w:val="14"/>
                        </w:rPr>
                        <w:t>AIS Sector</w:t>
                      </w:r>
                    </w:p>
                  </w:txbxContent>
                </v:textbox>
              </v:rect>
              <v:rect id="_x0000_s1062" style="position:absolute;left:5135;top:3049;width:989;height:161;mso-wrap-style:none" filled="f" stroked="f">
                <v:textbox style="mso-next-textbox:#_x0000_s1062;mso-fit-shape-to-text:t" inset="0,0,0,0">
                  <w:txbxContent>
                    <w:p w14:paraId="51467E28" w14:textId="77777777" w:rsidR="0089699C" w:rsidRDefault="0089699C" w:rsidP="00360C4F">
                      <w:r>
                        <w:rPr>
                          <w:b/>
                          <w:bCs/>
                          <w:color w:val="000000"/>
                          <w:sz w:val="14"/>
                          <w:szCs w:val="14"/>
                        </w:rPr>
                        <w:t>Coverage Area</w:t>
                      </w:r>
                    </w:p>
                  </w:txbxContent>
                </v:textbox>
              </v:rect>
              <v:shape id="_x0000_s1063" style="position:absolute;left:1848;top:6541;width:1295;height:1" coordsize="1295,0" path="m0,0l1295,,,0xe" filled="f" strokeweight=".2pt">
                <v:stroke endcap="round"/>
                <v:path arrowok="t"/>
              </v:shape>
              <v:shape id="_x0000_s1064" style="position:absolute;left:1848;top:6541;width:1295;height:1" coordsize="1295,0" path="m0,0l1295,,,0xe" filled="f" strokeweight=".2pt">
                <v:stroke endcap="round"/>
                <v:path arrowok="t"/>
              </v:shape>
              <v:shape id="_x0000_s1065" style="position:absolute;left:1848;top:6541;width:1295;height:1" coordsize="1295,0" path="m0,0l1295,,,0xe" filled="f" strokeweight=".2pt">
                <v:stroke endcap="round"/>
                <v:path arrowok="t"/>
              </v:shape>
              <v:shape id="_x0000_s1066" style="position:absolute;left:1848;top:6109;width:1295;height:432" coordsize="1295,432" path="m0,432l1295,432,1295,,,,,432xm0,0l1295,,1295,432,1295,,,0xe" stroked="f">
                <v:path arrowok="t"/>
                <o:lock v:ext="edit" verticies="t"/>
              </v:shape>
              <v:rect id="_x0000_s1067" style="position:absolute;left:1848;top:6109;width:1295;height:432" filled="f" strokeweight=".2pt">
                <v:stroke joinstyle="round" endcap="round"/>
              </v:rect>
              <v:shape id="_x0000_s1068" style="position:absolute;left:1848;top:6109;width:1295;height:432" coordsize="1295,432" path="m0,0l1295,,1295,432,1295,,,0xe" filled="f" strokeweight=".2pt">
                <v:stroke endcap="round"/>
                <v:path arrowok="t"/>
              </v:shape>
              <v:rect id="_x0000_s1069" style="position:absolute;left:2196;top:6170;width:654;height:161;mso-wrap-style:none" filled="f" stroked="f">
                <v:textbox style="mso-next-textbox:#_x0000_s1069;mso-fit-shape-to-text:t" inset="0,0,0,0">
                  <w:txbxContent>
                    <w:p w14:paraId="1B316AE0" w14:textId="77777777" w:rsidR="0089699C" w:rsidRDefault="0089699C" w:rsidP="00360C4F">
                      <w:r>
                        <w:rPr>
                          <w:b/>
                          <w:bCs/>
                          <w:color w:val="000000"/>
                          <w:sz w:val="14"/>
                          <w:szCs w:val="14"/>
                        </w:rPr>
                        <w:t>Individual</w:t>
                      </w:r>
                    </w:p>
                  </w:txbxContent>
                </v:textbox>
              </v:rect>
              <v:rect id="_x0000_s1070" style="position:absolute;left:2052;top:6314;width:980;height:161;mso-wrap-style:none" filled="f" stroked="f">
                <v:textbox style="mso-next-textbox:#_x0000_s1070;mso-fit-shape-to-text:t" inset="0,0,0,0">
                  <w:txbxContent>
                    <w:p w14:paraId="45981A0E" w14:textId="77777777" w:rsidR="0089699C" w:rsidRDefault="0089699C" w:rsidP="00360C4F">
                      <w:r>
                        <w:rPr>
                          <w:b/>
                          <w:bCs/>
                          <w:color w:val="000000"/>
                          <w:sz w:val="14"/>
                          <w:szCs w:val="14"/>
                        </w:rPr>
                        <w:t>RF component</w:t>
                      </w:r>
                    </w:p>
                  </w:txbxContent>
                </v:textbox>
              </v:rect>
              <v:line id="_x0000_s1071" style="position:absolute" from="2496,5797" to="2497,6109" strokeweight=".2pt">
                <v:stroke endcap="round"/>
              </v:line>
              <v:shape id="_x0000_s1072" style="position:absolute;left:2446;top:5605;width:100;height:198" coordsize="100,198" path="m50,198l100,99,50,,,99,50,198xe" filled="f" strokeweight=".2pt">
                <v:stroke endcap="round"/>
                <v:path arrowok="t"/>
              </v:shape>
              <v:shape id="_x0000_s1073" style="position:absolute;left:4943;top:5605;width:1296;height:1" coordsize="1296,0" path="m0,0l1296,,,0xe" filled="f" strokeweight=".2pt">
                <v:stroke endcap="round"/>
                <v:path arrowok="t"/>
              </v:shape>
              <v:shape id="_x0000_s1074" style="position:absolute;left:4943;top:5605;width:1296;height:1" coordsize="1296,0" path="m0,0l1296,,,0xe" filled="f" strokeweight=".2pt">
                <v:stroke endcap="round"/>
                <v:path arrowok="t"/>
              </v:shape>
              <v:shape id="_x0000_s1075" style="position:absolute;left:4943;top:5605;width:1296;height:1" coordsize="1296,0" path="m0,0l1296,,,0xe" filled="f" strokeweight=".2pt">
                <v:stroke endcap="round"/>
                <v:path arrowok="t"/>
              </v:shape>
              <v:shape id="_x0000_s1076" style="position:absolute;left:4943;top:5172;width:1296;height:433" coordsize="1296,433" path="m0,433l1296,433,1296,,,,,433xm0,0l1296,,1296,433,1296,,,0xe" stroked="f">
                <v:path arrowok="t"/>
                <o:lock v:ext="edit" verticies="t"/>
              </v:shape>
              <v:rect id="_x0000_s1077" style="position:absolute;left:4943;top:5172;width:1296;height:433" filled="f" strokeweight=".2pt">
                <v:stroke joinstyle="round" endcap="round"/>
              </v:rect>
              <v:shape id="_x0000_s1078" style="position:absolute;left:4943;top:5172;width:1296;height:433" coordsize="1296,433" path="m0,0l1296,,1296,433,1296,,,0xe" filled="f" strokeweight=".2pt">
                <v:stroke endcap="round"/>
                <v:path arrowok="t"/>
              </v:shape>
              <v:rect id="_x0000_s1079" style="position:absolute;left:5039;top:5234;width:1214;height:161;mso-wrap-style:none" filled="f" stroked="f">
                <v:textbox style="mso-next-textbox:#_x0000_s1079;mso-fit-shape-to-text:t" inset="0,0,0,0">
                  <w:txbxContent>
                    <w:p w14:paraId="7D4B2837" w14:textId="77777777" w:rsidR="0089699C" w:rsidRDefault="0089699C" w:rsidP="00360C4F">
                      <w:r>
                        <w:rPr>
                          <w:b/>
                          <w:bCs/>
                          <w:color w:val="000000"/>
                          <w:sz w:val="14"/>
                          <w:szCs w:val="14"/>
                        </w:rPr>
                        <w:t xml:space="preserve">Physical RF range </w:t>
                      </w:r>
                    </w:p>
                  </w:txbxContent>
                </v:textbox>
              </v:rect>
              <v:rect id="_x0000_s1080" style="position:absolute;left:5315;top:5378;width:592;height:161;mso-wrap-style:none" filled="f" stroked="f">
                <v:textbox style="mso-next-textbox:#_x0000_s1080;mso-fit-shape-to-text:t" inset="0,0,0,0">
                  <w:txbxContent>
                    <w:p w14:paraId="4BD4DE7A" w14:textId="77777777" w:rsidR="0089699C" w:rsidRDefault="0089699C" w:rsidP="00360C4F">
                      <w:proofErr w:type="gramStart"/>
                      <w:r>
                        <w:rPr>
                          <w:b/>
                          <w:bCs/>
                          <w:color w:val="000000"/>
                          <w:sz w:val="14"/>
                          <w:szCs w:val="14"/>
                        </w:rPr>
                        <w:t>of</w:t>
                      </w:r>
                      <w:proofErr w:type="gramEnd"/>
                      <w:r>
                        <w:rPr>
                          <w:b/>
                          <w:bCs/>
                          <w:color w:val="000000"/>
                          <w:sz w:val="14"/>
                          <w:szCs w:val="14"/>
                        </w:rPr>
                        <w:t xml:space="preserve"> sector</w:t>
                      </w:r>
                    </w:p>
                  </w:txbxContent>
                </v:textbox>
              </v:rect>
              <v:line id="_x0000_s1081" style="position:absolute" from="3143,5388" to="4943,5389" strokeweight=".2pt">
                <v:stroke endcap="round"/>
              </v:line>
              <v:line id="_x0000_s1082" style="position:absolute" from="2496,4590" to="2497,5172" strokeweight=".2pt">
                <v:stroke endcap="round"/>
              </v:line>
              <v:shape id="_x0000_s1083" style="position:absolute;left:1848;top:4590;width:1295;height:1" coordsize="1295,0" path="m0,0l1295,,,0xe" filled="f" strokeweight=".2pt">
                <v:stroke endcap="round"/>
                <v:path arrowok="t"/>
              </v:shape>
              <v:shape id="_x0000_s1084" style="position:absolute;left:1848;top:4590;width:1295;height:1" coordsize="1295,0" path="m0,0l1295,,,0xe" filled="f" strokeweight=".2pt">
                <v:stroke endcap="round"/>
                <v:path arrowok="t"/>
              </v:shape>
              <v:shape id="_x0000_s1085" style="position:absolute;left:1848;top:4590;width:1295;height:1" coordsize="1295,0" path="m0,0l1295,,,0xe" filled="f" strokeweight=".2pt">
                <v:stroke endcap="round"/>
                <v:path arrowok="t"/>
              </v:shape>
              <v:shape id="_x0000_s1086" style="position:absolute;left:1848;top:4158;width:1295;height:432" coordsize="1295,432" path="m0,432l1295,432,1295,,,,,432xm0,0l1295,,1295,432,1295,,,0xe" stroked="f">
                <v:path arrowok="t"/>
                <o:lock v:ext="edit" verticies="t"/>
              </v:shape>
              <v:rect id="_x0000_s1087" style="position:absolute;left:1848;top:4158;width:1295;height:432" filled="f" strokeweight=".2pt">
                <v:stroke joinstyle="round" endcap="round"/>
              </v:rect>
              <v:shape id="_x0000_s1088" style="position:absolute;left:1848;top:4158;width:1295;height:432" coordsize="1295,432" path="m0,0l1295,,1295,432,1295,,,0xe" filled="f" strokeweight=".2pt">
                <v:stroke endcap="round"/>
                <v:path arrowok="t"/>
              </v:shape>
              <v:rect id="_x0000_s1089" style="position:absolute;left:1968;top:4298;width:1152;height:161;mso-wrap-style:none" filled="f" stroked="f">
                <v:textbox style="mso-next-textbox:#_x0000_s1089;mso-fit-shape-to-text:t" inset="0,0,0,0">
                  <w:txbxContent>
                    <w:p w14:paraId="6B539D96" w14:textId="77777777" w:rsidR="0089699C" w:rsidRDefault="0089699C" w:rsidP="00360C4F">
                      <w:r>
                        <w:rPr>
                          <w:b/>
                          <w:bCs/>
                          <w:color w:val="000000"/>
                          <w:sz w:val="14"/>
                          <w:szCs w:val="14"/>
                        </w:rPr>
                        <w:t>Fixed AIS Station</w:t>
                      </w:r>
                    </w:p>
                  </w:txbxContent>
                </v:textbox>
              </v:rect>
              <v:line id="_x0000_s1090" style="position:absolute" from="3140,3052" to="4939,3053" strokeweight=".2pt">
                <v:stroke endcap="round"/>
              </v:line>
              <v:shape id="_x0000_s1091" style="position:absolute;left:5443;top:3592;width:72;height:72" coordsize="72,72" path="m0,0l36,72,72,,,0xe" fillcolor="black" stroked="f">
                <v:path arrowok="t"/>
              </v:shape>
              <v:shape id="_x0000_s1092" style="position:absolute;left:5443;top:3592;width:72;height:72" coordsize="72,72" path="m0,0l36,72,72,,,0xe" filled="f" strokeweight=".2pt">
                <v:stroke endcap="round"/>
                <v:path arrowok="t"/>
              </v:shape>
              <v:shape id="_x0000_s1093" style="position:absolute;left:1844;top:2008;width:1296;height:1" coordsize="1296,0" path="m0,0l1296,,,0xe" filled="f" strokeweight=".2pt">
                <v:stroke endcap="round"/>
                <v:path arrowok="t"/>
              </v:shape>
              <v:shape id="_x0000_s1094" style="position:absolute;left:1844;top:2008;width:1296;height:1" coordsize="1296,0" path="m0,0l1296,,,0xe" filled="f" strokeweight=".2pt">
                <v:stroke endcap="round"/>
                <v:path arrowok="t"/>
              </v:shape>
              <v:shape id="_x0000_s1095" style="position:absolute;left:1844;top:2008;width:1296;height:1" coordsize="1296,0" path="m0,0l1296,,,0xe" filled="f" strokeweight=".2pt">
                <v:stroke endcap="round"/>
                <v:path arrowok="t"/>
              </v:shape>
              <v:shape id="_x0000_s1096" style="position:absolute;left:1844;top:1648;width:1296;height:360" coordsize="1296,360" path="m0,360l1296,360,1296,,,,,360xm0,0l1296,,1296,360,1296,,,0xe" stroked="f">
                <v:path arrowok="t"/>
                <o:lock v:ext="edit" verticies="t"/>
              </v:shape>
              <v:rect id="_x0000_s1097" style="position:absolute;left:1844;top:1648;width:1296;height:360" filled="f" strokeweight=".2pt">
                <v:stroke joinstyle="round" endcap="round"/>
              </v:rect>
              <v:shape id="_x0000_s1098" style="position:absolute;left:1844;top:1648;width:1296;height:360" coordsize="1296,360" path="m0,0l1296,,1296,360,1296,,,0xe" filled="f" strokeweight=".2pt">
                <v:stroke endcap="round"/>
                <v:path arrowok="t"/>
              </v:shape>
              <v:rect id="_x0000_s1099" style="position:absolute;left:2364;top:1741;width:576;height:161;mso-wrap-style:none" filled="f" stroked="f">
                <v:textbox style="mso-next-textbox:#_x0000_s1099;mso-fit-shape-to-text:t" inset="0,0,0,0">
                  <w:txbxContent>
                    <w:p w14:paraId="5B63101B" w14:textId="77777777" w:rsidR="0089699C" w:rsidRDefault="0089699C" w:rsidP="00360C4F">
                      <w:r>
                        <w:rPr>
                          <w:b/>
                          <w:bCs/>
                          <w:color w:val="000000"/>
                          <w:sz w:val="14"/>
                          <w:szCs w:val="14"/>
                        </w:rPr>
                        <w:t>AIS-PCU</w:t>
                      </w:r>
                    </w:p>
                  </w:txbxContent>
                </v:textbox>
              </v:rect>
              <v:line id="_x0000_s1100" style="position:absolute" from="2492,2008" to="2493,2836" strokeweight=".2pt">
                <v:stroke endcap="round"/>
              </v:line>
              <v:rect id="_x0000_s1101" style="position:absolute;left:1435;top:2090;width:1033;height:154" stroked="f"/>
              <v:rect id="_x0000_s1102" style="position:absolute;left:1440;top:2089;width:1130;height:161;mso-wrap-style:none" filled="f" stroked="f">
                <v:textbox style="mso-next-textbox:#_x0000_s1102;mso-fit-shape-to-text:t" inset="0,0,0,0">
                  <w:txbxContent>
                    <w:p w14:paraId="47291B1B" w14:textId="77777777" w:rsidR="0089699C" w:rsidRDefault="0089699C" w:rsidP="00360C4F">
                      <w:proofErr w:type="gramStart"/>
                      <w:r>
                        <w:rPr>
                          <w:rFonts w:ascii="Arial Narrow" w:hAnsi="Arial Narrow" w:cs="Arial Narrow"/>
                          <w:color w:val="000000"/>
                          <w:sz w:val="14"/>
                          <w:szCs w:val="14"/>
                        </w:rPr>
                        <w:t>manages</w:t>
                      </w:r>
                      <w:proofErr w:type="gramEnd"/>
                      <w:r>
                        <w:rPr>
                          <w:rFonts w:ascii="Arial Narrow" w:hAnsi="Arial Narrow" w:cs="Arial Narrow"/>
                          <w:color w:val="000000"/>
                          <w:sz w:val="14"/>
                          <w:szCs w:val="14"/>
                        </w:rPr>
                        <w:t xml:space="preserve"> and controls</w:t>
                      </w:r>
                    </w:p>
                  </w:txbxContent>
                </v:textbox>
              </v:rect>
              <v:shape id="_x0000_s1103" style="position:absolute;left:2276;top:2296;width:72;height:72" coordsize="72,72" path="m0,0l36,72,72,,,0xe" fillcolor="black" stroked="f">
                <v:path arrowok="t"/>
              </v:shape>
              <v:shape id="_x0000_s1104" style="position:absolute;left:2276;top:2296;width:72;height:72" coordsize="72,72" path="m0,0l36,72,72,,,0xe" filled="f" strokeweight=".2pt">
                <v:stroke endcap="round"/>
                <v:path arrowok="t"/>
              </v:shape>
              <v:rect id="_x0000_s1105" style="position:absolute;left:3869;top:2869;width:560;height:154" stroked="f"/>
              <v:rect id="_x0000_s1106" style="position:absolute;left:3875;top:2869;width:613;height:161;mso-wrap-style:none" filled="f" stroked="f">
                <v:textbox style="mso-next-textbox:#_x0000_s1106;mso-fit-shape-to-text:t" inset="0,0,0,0">
                  <w:txbxContent>
                    <w:p w14:paraId="51C69299" w14:textId="77777777" w:rsidR="0089699C" w:rsidRDefault="0089699C" w:rsidP="00360C4F">
                      <w:proofErr w:type="gramStart"/>
                      <w:r>
                        <w:rPr>
                          <w:rFonts w:ascii="Arial Narrow" w:hAnsi="Arial Narrow" w:cs="Arial Narrow"/>
                          <w:color w:val="000000"/>
                          <w:sz w:val="14"/>
                          <w:szCs w:val="14"/>
                        </w:rPr>
                        <w:t>materializes</w:t>
                      </w:r>
                      <w:proofErr w:type="gramEnd"/>
                    </w:p>
                  </w:txbxContent>
                </v:textbox>
              </v:rect>
              <v:shape id="_x0000_s1107" style="position:absolute;left:4505;top:2908;width:72;height:72" coordsize="72,72" path="m0,72l72,36,,,,72xe" fillcolor="black" stroked="f">
                <v:path arrowok="t"/>
              </v:shape>
              <v:shape id="_x0000_s1108" style="position:absolute;left:4505;top:2908;width:72;height:72" coordsize="72,72" path="m0,72l72,36,,,,72xe" filled="f" strokeweight=".2pt">
                <v:stroke endcap="round"/>
                <v:path arrowok="t"/>
              </v:shape>
              <v:rect id="_x0000_s1109" style="position:absolute;left:4889;top:3552;width:520;height:154" stroked="f"/>
              <v:rect id="_x0000_s1110" style="position:absolute;left:4895;top:3541;width:568;height:161;mso-wrap-style:none" filled="f" stroked="f">
                <v:textbox style="mso-next-textbox:#_x0000_s1110;mso-fit-shape-to-text:t" inset="0,0,0,0">
                  <w:txbxContent>
                    <w:p w14:paraId="026A58A5" w14:textId="77777777" w:rsidR="0089699C" w:rsidRDefault="0089699C" w:rsidP="00360C4F">
                      <w:r>
                        <w:rPr>
                          <w:rFonts w:ascii="Arial Narrow" w:hAnsi="Arial Narrow" w:cs="Arial Narrow"/>
                          <w:color w:val="000000"/>
                          <w:sz w:val="14"/>
                          <w:szCs w:val="14"/>
                        </w:rPr>
                        <w:t>Consists of</w:t>
                      </w:r>
                    </w:p>
                  </w:txbxContent>
                </v:textbox>
              </v:rect>
              <v:rect id="_x0000_s1111" style="position:absolute;left:5641;top:4986;width:88;height:153" stroked="f"/>
              <v:rect id="_x0000_s1112" style="position:absolute;left:5651;top:4982;width:96;height:161;mso-wrap-style:none" filled="f" stroked="f">
                <v:textbox style="mso-next-textbox:#_x0000_s1112;mso-fit-shape-to-text:t" inset="0,0,0,0">
                  <w:txbxContent>
                    <w:p w14:paraId="15CDB1E3" w14:textId="77777777" w:rsidR="0089699C" w:rsidRDefault="0089699C" w:rsidP="00360C4F">
                      <w:r>
                        <w:rPr>
                          <w:rFonts w:ascii="Arial Narrow" w:hAnsi="Arial Narrow" w:cs="Arial Narrow"/>
                          <w:b/>
                          <w:bCs/>
                          <w:color w:val="000000"/>
                          <w:sz w:val="14"/>
                          <w:szCs w:val="14"/>
                        </w:rPr>
                        <w:t>M</w:t>
                      </w:r>
                    </w:p>
                  </w:txbxContent>
                </v:textbox>
              </v:rect>
              <v:rect id="_x0000_s1113" style="position:absolute;left:2554;top:4988;width:1318;height:154" stroked="f"/>
              <v:rect id="_x0000_s1114" style="position:absolute;left:2556;top:4982;width:64;height:161;mso-wrap-style:none" filled="f" stroked="f">
                <v:textbox style="mso-next-textbox:#_x0000_s1114;mso-fit-shape-to-text:t" inset="0,0,0,0">
                  <w:txbxContent>
                    <w:p w14:paraId="72A5ED0C" w14:textId="77777777" w:rsidR="0089699C" w:rsidRDefault="0089699C" w:rsidP="00360C4F">
                      <w:r>
                        <w:rPr>
                          <w:rFonts w:ascii="Arial Narrow" w:hAnsi="Arial Narrow" w:cs="Arial Narrow"/>
                          <w:b/>
                          <w:bCs/>
                          <w:color w:val="000000"/>
                          <w:sz w:val="14"/>
                          <w:szCs w:val="14"/>
                        </w:rPr>
                        <w:t xml:space="preserve">1 </w:t>
                      </w:r>
                    </w:p>
                  </w:txbxContent>
                </v:textbox>
              </v:rect>
              <v:rect id="_x0000_s1115" style="position:absolute;left:2651;top:4982;width:39;height:161;mso-wrap-style:none" filled="f" stroked="f">
                <v:textbox style="mso-next-textbox:#_x0000_s1115;mso-fit-shape-to-text:t" inset="0,0,0,0">
                  <w:txbxContent>
                    <w:p w14:paraId="79EACCF8" w14:textId="77777777" w:rsidR="0089699C" w:rsidRDefault="0089699C" w:rsidP="00360C4F">
                      <w:r>
                        <w:rPr>
                          <w:rFonts w:ascii="Arial Narrow" w:hAnsi="Arial Narrow" w:cs="Arial Narrow"/>
                          <w:b/>
                          <w:bCs/>
                          <w:color w:val="000000"/>
                          <w:sz w:val="14"/>
                          <w:szCs w:val="14"/>
                        </w:rPr>
                        <w:t>(</w:t>
                      </w:r>
                    </w:p>
                  </w:txbxContent>
                </v:textbox>
              </v:rect>
              <v:rect id="_x0000_s1116" style="position:absolute;left:2687;top:4982;width:1270;height:161;mso-wrap-style:none" filled="f" stroked="f">
                <v:textbox style="mso-next-textbox:#_x0000_s1116;mso-fit-shape-to-text:t" inset="0,0,0,0">
                  <w:txbxContent>
                    <w:p w14:paraId="3350111F" w14:textId="77777777" w:rsidR="0089699C" w:rsidRDefault="0089699C" w:rsidP="00360C4F">
                      <w:proofErr w:type="gramStart"/>
                      <w:r>
                        <w:rPr>
                          <w:rFonts w:ascii="Arial Narrow" w:hAnsi="Arial Narrow" w:cs="Arial Narrow"/>
                          <w:b/>
                          <w:bCs/>
                          <w:color w:val="000000"/>
                          <w:sz w:val="14"/>
                          <w:szCs w:val="14"/>
                        </w:rPr>
                        <w:t>strongly</w:t>
                      </w:r>
                      <w:proofErr w:type="gramEnd"/>
                      <w:r>
                        <w:rPr>
                          <w:rFonts w:ascii="Arial Narrow" w:hAnsi="Arial Narrow" w:cs="Arial Narrow"/>
                          <w:b/>
                          <w:bCs/>
                          <w:color w:val="000000"/>
                          <w:sz w:val="14"/>
                          <w:szCs w:val="14"/>
                        </w:rPr>
                        <w:t xml:space="preserve"> recommended</w:t>
                      </w:r>
                    </w:p>
                  </w:txbxContent>
                </v:textbox>
              </v:rect>
              <v:rect id="_x0000_s1117" style="position:absolute;left:3839;top:4982;width:39;height:161;mso-wrap-style:none" filled="f" stroked="f">
                <v:textbox style="mso-next-textbox:#_x0000_s1117;mso-fit-shape-to-text:t" inset="0,0,0,0">
                  <w:txbxContent>
                    <w:p w14:paraId="1BB67564" w14:textId="77777777" w:rsidR="0089699C" w:rsidRDefault="0089699C" w:rsidP="00360C4F">
                      <w:r>
                        <w:rPr>
                          <w:rFonts w:ascii="Arial Narrow" w:hAnsi="Arial Narrow" w:cs="Arial Narrow"/>
                          <w:b/>
                          <w:bCs/>
                          <w:color w:val="000000"/>
                          <w:sz w:val="14"/>
                          <w:szCs w:val="14"/>
                        </w:rPr>
                        <w:t>)</w:t>
                      </w:r>
                    </w:p>
                  </w:txbxContent>
                </v:textbox>
              </v:rect>
              <v:rect id="_x0000_s1118" style="position:absolute;left:2596;top:3985;width:525;height:153" stroked="f"/>
              <v:rect id="_x0000_s1119" style="position:absolute;left:2604;top:3973;width:96;height:161;mso-wrap-style:none" filled="f" stroked="f">
                <v:textbox style="mso-next-textbox:#_x0000_s1119;mso-fit-shape-to-text:t" inset="0,0,0,0">
                  <w:txbxContent>
                    <w:p w14:paraId="5474E260" w14:textId="77777777" w:rsidR="0089699C" w:rsidRDefault="0089699C" w:rsidP="00360C4F">
                      <w:r>
                        <w:rPr>
                          <w:rFonts w:ascii="Arial Narrow" w:hAnsi="Arial Narrow" w:cs="Arial Narrow"/>
                          <w:b/>
                          <w:bCs/>
                          <w:color w:val="000000"/>
                          <w:sz w:val="14"/>
                          <w:szCs w:val="14"/>
                        </w:rPr>
                        <w:t xml:space="preserve">M </w:t>
                      </w:r>
                    </w:p>
                  </w:txbxContent>
                </v:textbox>
              </v:rect>
              <v:rect id="_x0000_s1120" style="position:absolute;left:2723;top:3973;width:39;height:161;mso-wrap-style:none" filled="f" stroked="f">
                <v:textbox style="mso-next-textbox:#_x0000_s1120;mso-fit-shape-to-text:t" inset="0,0,0,0">
                  <w:txbxContent>
                    <w:p w14:paraId="37581EDE" w14:textId="77777777" w:rsidR="0089699C" w:rsidRDefault="0089699C" w:rsidP="00360C4F">
                      <w:r>
                        <w:rPr>
                          <w:rFonts w:ascii="Arial Narrow" w:hAnsi="Arial Narrow" w:cs="Arial Narrow"/>
                          <w:b/>
                          <w:bCs/>
                          <w:color w:val="000000"/>
                          <w:sz w:val="14"/>
                          <w:szCs w:val="14"/>
                        </w:rPr>
                        <w:t>(</w:t>
                      </w:r>
                    </w:p>
                  </w:txbxContent>
                </v:textbox>
              </v:rect>
              <v:rect id="_x0000_s1121" style="position:absolute;left:2747;top:3973;width:64;height:161;mso-wrap-style:none" filled="f" stroked="f">
                <v:textbox style="mso-next-textbox:#_x0000_s1121;mso-fit-shape-to-text:t" inset="0,0,0,0">
                  <w:txbxContent>
                    <w:p w14:paraId="391150EB" w14:textId="77777777" w:rsidR="0089699C" w:rsidRDefault="0089699C" w:rsidP="00360C4F">
                      <w:r>
                        <w:rPr>
                          <w:rFonts w:ascii="Arial Narrow" w:hAnsi="Arial Narrow" w:cs="Arial Narrow"/>
                          <w:b/>
                          <w:bCs/>
                          <w:color w:val="000000"/>
                          <w:sz w:val="14"/>
                          <w:szCs w:val="14"/>
                        </w:rPr>
                        <w:t>1</w:t>
                      </w:r>
                    </w:p>
                  </w:txbxContent>
                </v:textbox>
              </v:rect>
              <v:rect id="_x0000_s1122" style="position:absolute;left:2807;top:3973;width:32;height:161;mso-wrap-style:none" filled="f" stroked="f">
                <v:textbox style="mso-next-textbox:#_x0000_s1122;mso-fit-shape-to-text:t" inset="0,0,0,0">
                  <w:txbxContent>
                    <w:p w14:paraId="62322363" w14:textId="77777777" w:rsidR="0089699C" w:rsidRDefault="0089699C" w:rsidP="00360C4F">
                      <w:r>
                        <w:rPr>
                          <w:rFonts w:ascii="Arial Narrow" w:hAnsi="Arial Narrow" w:cs="Arial Narrow"/>
                          <w:b/>
                          <w:bCs/>
                          <w:color w:val="000000"/>
                          <w:sz w:val="14"/>
                          <w:szCs w:val="14"/>
                        </w:rPr>
                        <w:t xml:space="preserve">, </w:t>
                      </w:r>
                    </w:p>
                  </w:txbxContent>
                </v:textbox>
              </v:rect>
              <v:rect id="_x0000_s1123" style="position:absolute;left:2867;top:3973;width:64;height:161;mso-wrap-style:none" filled="f" stroked="f">
                <v:textbox style="mso-next-textbox:#_x0000_s1123;mso-fit-shape-to-text:t" inset="0,0,0,0">
                  <w:txbxContent>
                    <w:p w14:paraId="4B519408" w14:textId="77777777" w:rsidR="0089699C" w:rsidRDefault="0089699C" w:rsidP="00360C4F">
                      <w:r>
                        <w:rPr>
                          <w:rFonts w:ascii="Arial Narrow" w:hAnsi="Arial Narrow" w:cs="Arial Narrow"/>
                          <w:b/>
                          <w:bCs/>
                          <w:color w:val="000000"/>
                          <w:sz w:val="14"/>
                          <w:szCs w:val="14"/>
                        </w:rPr>
                        <w:t>2</w:t>
                      </w:r>
                    </w:p>
                  </w:txbxContent>
                </v:textbox>
              </v:rect>
              <v:rect id="_x0000_s1124" style="position:absolute;left:2927;top:3973;width:32;height:161;mso-wrap-style:none" filled="f" stroked="f">
                <v:textbox style="mso-next-textbox:#_x0000_s1124;mso-fit-shape-to-text:t" inset="0,0,0,0">
                  <w:txbxContent>
                    <w:p w14:paraId="50038E0C" w14:textId="77777777" w:rsidR="0089699C" w:rsidRDefault="0089699C" w:rsidP="00360C4F">
                      <w:r>
                        <w:rPr>
                          <w:rFonts w:ascii="Arial Narrow" w:hAnsi="Arial Narrow" w:cs="Arial Narrow"/>
                          <w:b/>
                          <w:bCs/>
                          <w:color w:val="000000"/>
                          <w:sz w:val="14"/>
                          <w:szCs w:val="14"/>
                        </w:rPr>
                        <w:t xml:space="preserve">, </w:t>
                      </w:r>
                    </w:p>
                  </w:txbxContent>
                </v:textbox>
              </v:rect>
              <v:rect id="_x0000_s1125" style="position:absolute;left:2987;top:3973;width:115;height:161;mso-wrap-style:none" filled="f" stroked="f">
                <v:textbox style="mso-next-textbox:#_x0000_s1125;mso-fit-shape-to-text:t" inset="0,0,0,0">
                  <w:txbxContent>
                    <w:p w14:paraId="01CD9524" w14:textId="77777777" w:rsidR="0089699C" w:rsidRDefault="0089699C" w:rsidP="00360C4F">
                      <w:r>
                        <w:rPr>
                          <w:rFonts w:ascii="Arial Narrow" w:hAnsi="Arial Narrow" w:cs="Arial Narrow"/>
                          <w:b/>
                          <w:bCs/>
                          <w:color w:val="000000"/>
                          <w:sz w:val="14"/>
                          <w:szCs w:val="14"/>
                        </w:rPr>
                        <w:t>…</w:t>
                      </w:r>
                    </w:p>
                  </w:txbxContent>
                </v:textbox>
              </v:rect>
              <v:rect id="_x0000_s1126" style="position:absolute;left:3095;top:3973;width:39;height:161;mso-wrap-style:none" filled="f" stroked="f">
                <v:textbox style="mso-next-textbox:#_x0000_s1126;mso-fit-shape-to-text:t" inset="0,0,0,0">
                  <w:txbxContent>
                    <w:p w14:paraId="7D7BE513" w14:textId="77777777" w:rsidR="0089699C" w:rsidRDefault="0089699C" w:rsidP="00360C4F">
                      <w:r>
                        <w:rPr>
                          <w:rFonts w:ascii="Arial Narrow" w:hAnsi="Arial Narrow" w:cs="Arial Narrow"/>
                          <w:b/>
                          <w:bCs/>
                          <w:color w:val="000000"/>
                          <w:sz w:val="14"/>
                          <w:szCs w:val="14"/>
                        </w:rPr>
                        <w:t>)</w:t>
                      </w:r>
                    </w:p>
                  </w:txbxContent>
                </v:textbox>
              </v:rect>
              <v:line id="_x0000_s1127" style="position:absolute" from="3140,1828" to="6091,1829" strokeweight=".2pt">
                <v:stroke endcap="round"/>
              </v:line>
              <v:rect id="_x0000_s1128" style="position:absolute;left:3917;top:1643;width:560;height:154" stroked="f"/>
              <v:rect id="_x0000_s1129" style="position:absolute;left:3923;top:1633;width:613;height:161;mso-wrap-style:none" filled="f" stroked="f">
                <v:textbox style="mso-next-textbox:#_x0000_s1129;mso-fit-shape-to-text:t" inset="0,0,0,0">
                  <w:txbxContent>
                    <w:p w14:paraId="23270225" w14:textId="77777777" w:rsidR="0089699C" w:rsidRDefault="0089699C" w:rsidP="00360C4F">
                      <w:proofErr w:type="gramStart"/>
                      <w:r>
                        <w:rPr>
                          <w:rFonts w:ascii="Arial Narrow" w:hAnsi="Arial Narrow" w:cs="Arial Narrow"/>
                          <w:color w:val="000000"/>
                          <w:sz w:val="14"/>
                          <w:szCs w:val="14"/>
                        </w:rPr>
                        <w:t>materializes</w:t>
                      </w:r>
                      <w:proofErr w:type="gramEnd"/>
                    </w:p>
                  </w:txbxContent>
                </v:textbox>
              </v:rect>
              <v:shape id="_x0000_s1130" style="position:absolute;left:4520;top:1684;width:72;height:72" coordsize="72,72" path="m0,72l72,36,,,,72xe" fillcolor="black" stroked="f">
                <v:path arrowok="t"/>
              </v:shape>
              <v:shape id="_x0000_s1131" style="position:absolute;left:4520;top:1684;width:72;height:72" coordsize="72,72" path="m0,72l72,36,,,,72xe" filled="f" strokeweight=".2pt">
                <v:stroke endcap="round"/>
                <v:path arrowok="t"/>
              </v:shape>
              <v:shape id="_x0000_s1132" style="position:absolute;left:397;top:1096;width:1295;height:1" coordsize="1295,0" path="m0,0l1295,,,0xe" filled="f" strokeweight="1.7pt">
                <v:stroke endcap="round"/>
                <v:path arrowok="t"/>
              </v:shape>
              <v:shape id="_x0000_s1133" style="position:absolute;left:397;top:1096;width:1295;height:1" coordsize="1295,0" path="m0,0l1295,,,0xe" filled="f" strokeweight="1.7pt">
                <v:stroke endcap="round"/>
                <v:path arrowok="t"/>
              </v:shape>
              <v:shape id="_x0000_s1134" style="position:absolute;left:397;top:1096;width:1295;height:1" coordsize="1295,0" path="m0,0l1295,,,0xe" filled="f" strokeweight="1.7pt">
                <v:stroke endcap="round"/>
                <v:path arrowok="t"/>
              </v:shape>
              <v:shape id="_x0000_s1135" style="position:absolute;left:397;top:53;width:1295;height:1043" coordsize="1295,1043" path="m0,1043l1295,1043,1295,,,,,1043xm0,0l1295,,1295,1043,1295,,,0xe" stroked="f">
                <v:path arrowok="t"/>
                <o:lock v:ext="edit" verticies="t"/>
              </v:shape>
              <v:rect id="_x0000_s1136" style="position:absolute;left:397;top:53;width:1295;height:1043" filled="f" strokeweight="1.7pt">
                <v:stroke joinstyle="round" endcap="round"/>
              </v:rect>
              <v:shape id="_x0000_s1137" style="position:absolute;left:397;top:53;width:1295;height:1043" coordsize="1295,1043" path="m0,0l1295,,1295,1043,1295,,,0xe" filled="f" strokeweight="1.7pt">
                <v:stroke endcap="round"/>
                <v:path arrowok="t"/>
              </v:shape>
              <v:rect id="_x0000_s1138" style="position:absolute;left:720;top:192;width:650;height:184;mso-wrap-style:none" filled="f" stroked="f">
                <v:textbox style="mso-next-textbox:#_x0000_s1138;mso-fit-shape-to-text:t" inset="0,0,0,0">
                  <w:txbxContent>
                    <w:p w14:paraId="0BF3ABF7" w14:textId="77777777" w:rsidR="0089699C" w:rsidRDefault="0089699C" w:rsidP="00360C4F">
                      <w:r>
                        <w:rPr>
                          <w:b/>
                          <w:bCs/>
                          <w:color w:val="000000"/>
                          <w:sz w:val="16"/>
                          <w:szCs w:val="16"/>
                        </w:rPr>
                        <w:t>Physical</w:t>
                      </w:r>
                    </w:p>
                  </w:txbxContent>
                </v:textbox>
              </v:rect>
              <v:rect id="_x0000_s1139" style="position:absolute;left:732;top:384;width:623;height:184;mso-wrap-style:none" filled="f" stroked="f">
                <v:textbox style="mso-next-textbox:#_x0000_s1139;mso-fit-shape-to-text:t" inset="0,0,0,0">
                  <w:txbxContent>
                    <w:p w14:paraId="3C9EC13E" w14:textId="77777777" w:rsidR="0089699C" w:rsidRDefault="0089699C" w:rsidP="00360C4F">
                      <w:r>
                        <w:rPr>
                          <w:b/>
                          <w:bCs/>
                          <w:color w:val="000000"/>
                          <w:sz w:val="16"/>
                          <w:szCs w:val="16"/>
                        </w:rPr>
                        <w:t>Layer of</w:t>
                      </w:r>
                    </w:p>
                  </w:txbxContent>
                </v:textbox>
              </v:rect>
              <v:rect id="_x0000_s1140" style="position:absolute;left:768;top:576;width:552;height:184;mso-wrap-style:none" filled="f" stroked="f">
                <v:textbox style="mso-next-textbox:#_x0000_s1140;mso-fit-shape-to-text:t" inset="0,0,0,0">
                  <w:txbxContent>
                    <w:p w14:paraId="05BA9451" w14:textId="77777777" w:rsidR="0089699C" w:rsidRDefault="0089699C" w:rsidP="00360C4F">
                      <w:proofErr w:type="gramStart"/>
                      <w:r>
                        <w:rPr>
                          <w:b/>
                          <w:bCs/>
                          <w:color w:val="000000"/>
                          <w:sz w:val="16"/>
                          <w:szCs w:val="16"/>
                        </w:rPr>
                        <w:t>the</w:t>
                      </w:r>
                      <w:proofErr w:type="gramEnd"/>
                      <w:r>
                        <w:rPr>
                          <w:b/>
                          <w:bCs/>
                          <w:color w:val="000000"/>
                          <w:sz w:val="16"/>
                          <w:szCs w:val="16"/>
                        </w:rPr>
                        <w:t xml:space="preserve"> AIS</w:t>
                      </w:r>
                    </w:p>
                  </w:txbxContent>
                </v:textbox>
              </v:rect>
              <v:rect id="_x0000_s1141" style="position:absolute;left:756;top:768;width:570;height:184;mso-wrap-style:none" filled="f" stroked="f">
                <v:textbox style="mso-next-textbox:#_x0000_s1141;mso-fit-shape-to-text:t" inset="0,0,0,0">
                  <w:txbxContent>
                    <w:p w14:paraId="4E8D3826" w14:textId="77777777" w:rsidR="0089699C" w:rsidRDefault="0089699C" w:rsidP="00360C4F">
                      <w:r>
                        <w:rPr>
                          <w:b/>
                          <w:bCs/>
                          <w:color w:val="000000"/>
                          <w:sz w:val="16"/>
                          <w:szCs w:val="16"/>
                        </w:rPr>
                        <w:t>Service</w:t>
                      </w:r>
                    </w:p>
                  </w:txbxContent>
                </v:textbox>
              </v:rect>
              <v:polyline id="_x0000_s1142" style="position:absolute" points="1045,1289,1045,3052,1844,3052" coordsize="799,1763" filled="f" strokeweight=".2pt">
                <v:stroke endcap="round"/>
                <v:path arrowok="t"/>
              </v:polyline>
              <v:shape id="_x0000_s1143" style="position:absolute;left:995;top:1096;width:99;height:199" coordsize="99,199" path="m50,199l99,100,50,,,100,50,199xe" filled="f" strokeweight=".2pt">
                <v:stroke endcap="round"/>
                <v:path arrowok="t"/>
              </v:shape>
              <v:polyline id="_x0000_s1144" style="position:absolute" points="1884,575,1920,575,1920,1372,1617,1372,1617,1828,1844,1828" coordsize="303,1253" filled="f" strokeweight=".2pt">
                <v:stroke endcap="round"/>
                <v:path arrowok="t"/>
              </v:polyline>
              <v:shape id="_x0000_s1145" style="position:absolute;left:1692;top:525;width:199;height:99" coordsize="199,99" path="m199,50l100,,,50,100,99,199,50xe" filled="f" strokeweight=".2pt">
                <v:stroke endcap="round"/>
                <v:path arrowok="t"/>
              </v:shape>
              <v:rect id="_x0000_s1146" style="position:absolute;left:1168;top:2728;width:636;height:308" stroked="f"/>
              <v:rect id="_x0000_s1147" style="position:absolute;left:1452;top:2725;width:83;height:161;mso-wrap-style:none" filled="f" stroked="f">
                <v:textbox style="mso-next-textbox:#_x0000_s1147;mso-fit-shape-to-text:t" inset="0,0,0,0">
                  <w:txbxContent>
                    <w:p w14:paraId="699498E9" w14:textId="77777777" w:rsidR="0089699C" w:rsidRDefault="0089699C" w:rsidP="00360C4F">
                      <w:r>
                        <w:rPr>
                          <w:rFonts w:ascii="Arial Narrow" w:hAnsi="Arial Narrow" w:cs="Arial Narrow"/>
                          <w:b/>
                          <w:bCs/>
                          <w:color w:val="000000"/>
                          <w:sz w:val="14"/>
                          <w:szCs w:val="14"/>
                        </w:rPr>
                        <w:t xml:space="preserve">N </w:t>
                      </w:r>
                    </w:p>
                  </w:txbxContent>
                </v:textbox>
              </v:rect>
              <v:rect id="_x0000_s1148" style="position:absolute;left:1176;top:2881;width:39;height:161;mso-wrap-style:none" filled="f" stroked="f">
                <v:textbox style="mso-next-textbox:#_x0000_s1148;mso-fit-shape-to-text:t" inset="0,0,0,0">
                  <w:txbxContent>
                    <w:p w14:paraId="19D01508" w14:textId="77777777" w:rsidR="0089699C" w:rsidRDefault="0089699C" w:rsidP="00360C4F">
                      <w:r>
                        <w:rPr>
                          <w:rFonts w:ascii="Arial Narrow" w:hAnsi="Arial Narrow" w:cs="Arial Narrow"/>
                          <w:b/>
                          <w:bCs/>
                          <w:color w:val="000000"/>
                          <w:sz w:val="14"/>
                          <w:szCs w:val="14"/>
                        </w:rPr>
                        <w:t>(</w:t>
                      </w:r>
                    </w:p>
                  </w:txbxContent>
                </v:textbox>
              </v:rect>
              <v:rect id="_x0000_s1149" style="position:absolute;left:1212;top:2881;width:364;height:161;mso-wrap-style:none" filled="f" stroked="f">
                <v:textbox style="mso-next-textbox:#_x0000_s1149;mso-fit-shape-to-text:t" inset="0,0,0,0">
                  <w:txbxContent>
                    <w:p w14:paraId="127A7ABF" w14:textId="77777777" w:rsidR="0089699C" w:rsidRDefault="0089699C" w:rsidP="00360C4F">
                      <w:proofErr w:type="gramStart"/>
                      <w:r>
                        <w:rPr>
                          <w:rFonts w:ascii="Arial Narrow" w:hAnsi="Arial Narrow" w:cs="Arial Narrow"/>
                          <w:b/>
                          <w:bCs/>
                          <w:color w:val="000000"/>
                          <w:sz w:val="14"/>
                          <w:szCs w:val="14"/>
                        </w:rPr>
                        <w:t>typical</w:t>
                      </w:r>
                      <w:proofErr w:type="gramEnd"/>
                      <w:r>
                        <w:rPr>
                          <w:rFonts w:ascii="Arial Narrow" w:hAnsi="Arial Narrow" w:cs="Arial Narrow"/>
                          <w:b/>
                          <w:bCs/>
                          <w:color w:val="000000"/>
                          <w:sz w:val="14"/>
                          <w:szCs w:val="14"/>
                        </w:rPr>
                        <w:t xml:space="preserve"> </w:t>
                      </w:r>
                    </w:p>
                  </w:txbxContent>
                </v:textbox>
              </v:rect>
              <v:rect id="_x0000_s1150" style="position:absolute;left:1572;top:2881;width:64;height:161;mso-wrap-style:none" filled="f" stroked="f">
                <v:textbox style="mso-next-textbox:#_x0000_s1150;mso-fit-shape-to-text:t" inset="0,0,0,0">
                  <w:txbxContent>
                    <w:p w14:paraId="0EB56E2D" w14:textId="77777777" w:rsidR="0089699C" w:rsidRDefault="0089699C" w:rsidP="00360C4F">
                      <w:r>
                        <w:rPr>
                          <w:rFonts w:ascii="Arial Narrow" w:hAnsi="Arial Narrow" w:cs="Arial Narrow"/>
                          <w:b/>
                          <w:bCs/>
                          <w:color w:val="000000"/>
                          <w:sz w:val="14"/>
                          <w:szCs w:val="14"/>
                        </w:rPr>
                        <w:t>1</w:t>
                      </w:r>
                    </w:p>
                  </w:txbxContent>
                </v:textbox>
              </v:rect>
              <v:rect id="_x0000_s1151" style="position:absolute;left:1632;top:2881;width:96;height:161;mso-wrap-style:none" filled="f" stroked="f">
                <v:textbox style="mso-next-textbox:#_x0000_s1151;mso-fit-shape-to-text:t" inset="0,0,0,0">
                  <w:txbxContent>
                    <w:p w14:paraId="67693BC4" w14:textId="77777777" w:rsidR="0089699C" w:rsidRDefault="0089699C" w:rsidP="00360C4F">
                      <w:r>
                        <w:rPr>
                          <w:rFonts w:ascii="Arial Narrow" w:hAnsi="Arial Narrow" w:cs="Arial Narrow"/>
                          <w:b/>
                          <w:bCs/>
                          <w:color w:val="000000"/>
                          <w:sz w:val="14"/>
                          <w:szCs w:val="14"/>
                        </w:rPr>
                        <w:t>...</w:t>
                      </w:r>
                    </w:p>
                  </w:txbxContent>
                </v:textbox>
              </v:rect>
              <v:rect id="_x0000_s1152" style="position:absolute;left:1716;top:2881;width:64;height:161;mso-wrap-style:none" filled="f" stroked="f">
                <v:textbox style="mso-next-textbox:#_x0000_s1152;mso-fit-shape-to-text:t" inset="0,0,0,0">
                  <w:txbxContent>
                    <w:p w14:paraId="29818C33" w14:textId="77777777" w:rsidR="0089699C" w:rsidRDefault="0089699C" w:rsidP="00360C4F">
                      <w:r>
                        <w:rPr>
                          <w:rFonts w:ascii="Arial Narrow" w:hAnsi="Arial Narrow" w:cs="Arial Narrow"/>
                          <w:b/>
                          <w:bCs/>
                          <w:color w:val="000000"/>
                          <w:sz w:val="14"/>
                          <w:szCs w:val="14"/>
                        </w:rPr>
                        <w:t>4</w:t>
                      </w:r>
                    </w:p>
                  </w:txbxContent>
                </v:textbox>
              </v:rect>
              <v:rect id="_x0000_s1153" style="position:absolute;left:1776;top:2881;width:39;height:161;mso-wrap-style:none" filled="f" stroked="f">
                <v:textbox style="mso-next-textbox:#_x0000_s1153;mso-fit-shape-to-text:t" inset="0,0,0,0">
                  <w:txbxContent>
                    <w:p w14:paraId="26ECCC85" w14:textId="77777777" w:rsidR="0089699C" w:rsidRDefault="0089699C" w:rsidP="00360C4F">
                      <w:r>
                        <w:rPr>
                          <w:rFonts w:ascii="Arial Narrow" w:hAnsi="Arial Narrow" w:cs="Arial Narrow"/>
                          <w:b/>
                          <w:bCs/>
                          <w:color w:val="000000"/>
                          <w:sz w:val="14"/>
                          <w:szCs w:val="14"/>
                        </w:rPr>
                        <w:t>)</w:t>
                      </w:r>
                    </w:p>
                  </w:txbxContent>
                </v:textbox>
              </v:rect>
              <v:shape id="_x0000_s1154" style="position:absolute;left:4931;top:2004;width:1296;height:1" coordsize="1296,0" path="m0,0l1296,,,0xe" filled="f" strokeweight=".2pt">
                <v:stroke endcap="round"/>
                <v:path arrowok="t"/>
              </v:shape>
              <v:shape id="_x0000_s1155" style="position:absolute;left:4931;top:2004;width:1296;height:1" coordsize="1296,0" path="m0,0l1296,,,0xe" filled="f" strokeweight=".2pt">
                <v:stroke endcap="round"/>
                <v:path arrowok="t"/>
              </v:shape>
              <v:shape id="_x0000_s1156" style="position:absolute;left:4931;top:2004;width:1296;height:1" coordsize="1296,0" path="m0,0l1296,,,0xe" filled="f" strokeweight=".2pt">
                <v:stroke endcap="round"/>
                <v:path arrowok="t"/>
              </v:shape>
              <v:shape id="_x0000_s1157" style="position:absolute;left:4931;top:1572;width:1296;height:432" coordsize="1296,432" path="m0,432l1296,432,1296,,,,,432xm0,0l1296,,1296,432,1296,,,0xe" stroked="f">
                <v:path arrowok="t"/>
                <o:lock v:ext="edit" verticies="t"/>
              </v:shape>
              <v:rect id="_x0000_s1158" style="position:absolute;left:4931;top:1572;width:1296;height:432" filled="f" strokeweight=".2pt">
                <v:stroke joinstyle="round" endcap="round"/>
              </v:rect>
              <v:shape id="_x0000_s1159" style="position:absolute;left:4931;top:1572;width:1296;height:432" coordsize="1296,432" path="m0,0l1296,,1296,432,1296,,,0xe" filled="f" strokeweight=".2pt">
                <v:stroke endcap="round"/>
                <v:path arrowok="t"/>
              </v:shape>
              <v:rect id="_x0000_s1160" style="position:absolute;left:5147;top:1633;width:966;height:322;mso-wrap-style:none" filled="f" stroked="f">
                <v:textbox style="mso-next-textbox:#_x0000_s1160;mso-fit-shape-to-text:t" inset="0,0,0,0">
                  <w:txbxContent>
                    <w:p w14:paraId="65039FF3" w14:textId="77777777" w:rsidR="0089699C" w:rsidRDefault="0089699C" w:rsidP="00360C4F">
                      <w:pPr>
                        <w:rPr>
                          <w:b/>
                          <w:bCs/>
                          <w:color w:val="000000"/>
                          <w:sz w:val="14"/>
                          <w:szCs w:val="14"/>
                        </w:rPr>
                      </w:pPr>
                      <w:r>
                        <w:rPr>
                          <w:b/>
                          <w:bCs/>
                          <w:color w:val="000000"/>
                          <w:sz w:val="14"/>
                          <w:szCs w:val="14"/>
                        </w:rPr>
                        <w:t>AIS-PCU</w:t>
                      </w:r>
                    </w:p>
                    <w:p w14:paraId="571C1ECB" w14:textId="77777777" w:rsidR="0089699C" w:rsidRDefault="0089699C" w:rsidP="00360C4F">
                      <w:r>
                        <w:rPr>
                          <w:b/>
                          <w:bCs/>
                          <w:color w:val="000000"/>
                          <w:sz w:val="14"/>
                          <w:szCs w:val="14"/>
                        </w:rPr>
                        <w:t>Coverage area</w:t>
                      </w:r>
                    </w:p>
                  </w:txbxContent>
                </v:textbox>
              </v:rect>
              <v:rect id="_x0000_s1161" style="position:absolute;left:5435;top:1777;width:181;height:253;mso-wrap-style:none" filled="f" stroked="f">
                <v:textbox style="mso-next-textbox:#_x0000_s1161;mso-fit-shape-to-text:t" inset="0,0,0,0">
                  <w:txbxContent>
                    <w:p w14:paraId="7063FEE0" w14:textId="77777777" w:rsidR="0089699C" w:rsidRDefault="0089699C" w:rsidP="00360C4F"/>
                  </w:txbxContent>
                </v:textbox>
              </v:rect>
              <v:rect id="_x0000_s1162" style="position:absolute;left:5018;top:2189;width:519;height:153" stroked="f"/>
              <v:rect id="_x0000_s1163" style="position:absolute;left:5027;top:2185;width:568;height:161;mso-wrap-style:none" filled="f" stroked="f">
                <v:textbox style="mso-next-textbox:#_x0000_s1163;mso-fit-shape-to-text:t" inset="0,0,0,0">
                  <w:txbxContent>
                    <w:p w14:paraId="765FE8BC" w14:textId="77777777" w:rsidR="0089699C" w:rsidRDefault="0089699C" w:rsidP="00360C4F">
                      <w:r>
                        <w:rPr>
                          <w:rFonts w:ascii="Arial Narrow" w:hAnsi="Arial Narrow" w:cs="Arial Narrow"/>
                          <w:color w:val="000000"/>
                          <w:sz w:val="14"/>
                          <w:szCs w:val="14"/>
                        </w:rPr>
                        <w:t>Consists of</w:t>
                      </w:r>
                    </w:p>
                  </w:txbxContent>
                </v:textbox>
              </v:rect>
              <v:shape id="_x0000_s1164" style="position:absolute;left:7506;top:2981;width:1296;height:1" coordsize="1296,0" path="m0,0l1296,,,0xe" filled="f" strokeweight=".2pt">
                <v:stroke endcap="round"/>
                <v:path arrowok="t"/>
              </v:shape>
              <v:shape id="_x0000_s1165" style="position:absolute;left:7506;top:2981;width:1296;height:1" coordsize="1296,0" path="m0,0l1296,,,0xe" filled="f" strokeweight=".2pt">
                <v:stroke endcap="round"/>
                <v:path arrowok="t"/>
              </v:shape>
              <v:shape id="_x0000_s1166" style="position:absolute;left:7506;top:2981;width:1296;height:1" coordsize="1296,0" path="m0,0l1296,,,0xe" filled="f" strokeweight=".2pt">
                <v:stroke endcap="round"/>
                <v:path arrowok="t"/>
              </v:shape>
              <v:shape id="_x0000_s1167" style="position:absolute;left:7506;top:2549;width:1296;height:432" coordsize="1296,432" path="m0,432l1296,432,1296,,,,,432xm0,0l1296,,1296,432,1296,,,0xe" stroked="f">
                <v:path arrowok="t"/>
                <o:lock v:ext="edit" verticies="t"/>
              </v:shape>
              <v:rect id="_x0000_s1168" style="position:absolute;left:7506;top:2549;width:1296;height:432" filled="f" strokeweight=".2pt">
                <v:stroke joinstyle="round" endcap="round"/>
              </v:rect>
              <v:shape id="_x0000_s1169" style="position:absolute;left:7506;top:2549;width:1296;height:432" coordsize="1296,432" path="m0,0l1296,,1296,432,1296,,,0xe" filled="f" strokeweight=".2pt">
                <v:stroke endcap="round"/>
                <v:path arrowok="t"/>
              </v:shape>
              <v:rect id="_x0000_s1170" style="position:absolute;left:7763;top:2533;width:864;height:161;mso-wrap-style:none" filled="f" stroked="f">
                <v:textbox style="mso-next-textbox:#_x0000_s1170;mso-fit-shape-to-text:t" inset="0,0,0,0">
                  <w:txbxContent>
                    <w:p w14:paraId="6D1E0513" w14:textId="77777777" w:rsidR="0089699C" w:rsidRDefault="0089699C" w:rsidP="00360C4F">
                      <w:r>
                        <w:rPr>
                          <w:b/>
                          <w:bCs/>
                          <w:color w:val="000000"/>
                          <w:sz w:val="14"/>
                          <w:szCs w:val="14"/>
                        </w:rPr>
                        <w:t xml:space="preserve">Transmit AIS </w:t>
                      </w:r>
                    </w:p>
                  </w:txbxContent>
                </v:textbox>
              </v:rect>
              <v:rect id="_x0000_s1171" style="position:absolute;left:7643;top:2689;width:1113;height:161;mso-wrap-style:none" filled="f" stroked="f">
                <v:textbox style="mso-next-textbox:#_x0000_s1171;mso-fit-shape-to-text:t" inset="0,0,0,0">
                  <w:txbxContent>
                    <w:p w14:paraId="59CD50D4" w14:textId="77777777" w:rsidR="0089699C" w:rsidRDefault="0089699C" w:rsidP="00360C4F">
                      <w:r>
                        <w:rPr>
                          <w:b/>
                          <w:bCs/>
                          <w:color w:val="000000"/>
                          <w:sz w:val="14"/>
                          <w:szCs w:val="14"/>
                        </w:rPr>
                        <w:t xml:space="preserve">Sector Coverage </w:t>
                      </w:r>
                    </w:p>
                  </w:txbxContent>
                </v:textbox>
              </v:rect>
              <v:rect id="_x0000_s1172" style="position:absolute;left:8014;top:2833;width:312;height:161;mso-wrap-style:none" filled="f" stroked="f">
                <v:textbox style="mso-next-textbox:#_x0000_s1172;mso-fit-shape-to-text:t" inset="0,0,0,0">
                  <w:txbxContent>
                    <w:p w14:paraId="63C6CEF0" w14:textId="77777777" w:rsidR="0089699C" w:rsidRDefault="0089699C" w:rsidP="00360C4F">
                      <w:r>
                        <w:rPr>
                          <w:b/>
                          <w:bCs/>
                          <w:color w:val="000000"/>
                          <w:sz w:val="14"/>
                          <w:szCs w:val="14"/>
                        </w:rPr>
                        <w:t>Area</w:t>
                      </w:r>
                    </w:p>
                  </w:txbxContent>
                </v:textbox>
              </v:rect>
              <v:shape id="_x0000_s1173" style="position:absolute;left:7506;top:3560;width:1296;height:1" coordsize="1296,0" path="m0,0l1296,,,0xe" filled="f" strokeweight=".2pt">
                <v:stroke endcap="round"/>
                <v:path arrowok="t"/>
              </v:shape>
              <v:shape id="_x0000_s1174" style="position:absolute;left:7506;top:3560;width:1296;height:1" coordsize="1296,0" path="m0,0l1296,,,0xe" filled="f" strokeweight=".2pt">
                <v:stroke endcap="round"/>
                <v:path arrowok="t"/>
              </v:shape>
              <v:shape id="_x0000_s1175" style="position:absolute;left:7506;top:3560;width:1296;height:1" coordsize="1296,0" path="m0,0l1296,,,0xe" filled="f" strokeweight=".2pt">
                <v:stroke endcap="round"/>
                <v:path arrowok="t"/>
              </v:shape>
              <v:shape id="_x0000_s1176" style="position:absolute;left:7506;top:3128;width:1296;height:432" coordsize="1296,432" path="m0,432l1296,432,1296,,,,,432xm0,0l1296,,1296,432,1296,,,0xe" stroked="f">
                <v:path arrowok="t"/>
                <o:lock v:ext="edit" verticies="t"/>
              </v:shape>
              <v:rect id="_x0000_s1177" style="position:absolute;left:7506;top:3128;width:1296;height:432" filled="f" strokeweight=".2pt">
                <v:stroke joinstyle="round" endcap="round"/>
              </v:rect>
              <v:shape id="_x0000_s1178" style="position:absolute;left:7506;top:3128;width:1296;height:432" coordsize="1296,432" path="m0,0l1296,,1296,432,1296,,,0xe" filled="f" strokeweight=".2pt">
                <v:stroke endcap="round"/>
                <v:path arrowok="t"/>
              </v:shape>
              <v:rect id="_x0000_s1179" style="position:absolute;left:7787;top:3109;width:802;height:161;mso-wrap-style:none" filled="f" stroked="f">
                <v:textbox style="mso-next-textbox:#_x0000_s1179;mso-fit-shape-to-text:t" inset="0,0,0,0">
                  <w:txbxContent>
                    <w:p w14:paraId="0EF1302F" w14:textId="77777777" w:rsidR="0089699C" w:rsidRDefault="0089699C" w:rsidP="00360C4F">
                      <w:r>
                        <w:rPr>
                          <w:b/>
                          <w:bCs/>
                          <w:color w:val="000000"/>
                          <w:sz w:val="14"/>
                          <w:szCs w:val="14"/>
                        </w:rPr>
                        <w:t>Receive AIS</w:t>
                      </w:r>
                    </w:p>
                  </w:txbxContent>
                </v:textbox>
              </v:rect>
              <v:rect id="_x0000_s1180" style="position:absolute;left:7643;top:3265;width:1113;height:161;mso-wrap-style:none" filled="f" stroked="f">
                <v:textbox style="mso-next-textbox:#_x0000_s1180;mso-fit-shape-to-text:t" inset="0,0,0,0">
                  <w:txbxContent>
                    <w:p w14:paraId="7EDA2027" w14:textId="77777777" w:rsidR="0089699C" w:rsidRDefault="0089699C" w:rsidP="00360C4F">
                      <w:r>
                        <w:rPr>
                          <w:b/>
                          <w:bCs/>
                          <w:color w:val="000000"/>
                          <w:sz w:val="14"/>
                          <w:szCs w:val="14"/>
                        </w:rPr>
                        <w:t>Sector Coverage</w:t>
                      </w:r>
                    </w:p>
                  </w:txbxContent>
                </v:textbox>
              </v:rect>
              <v:rect id="_x0000_s1181" style="position:absolute;left:8014;top:3421;width:312;height:161;mso-wrap-style:none" filled="f" stroked="f">
                <v:textbox style="mso-next-textbox:#_x0000_s1181;mso-fit-shape-to-text:t" inset="0,0,0,0">
                  <w:txbxContent>
                    <w:p w14:paraId="40C3FC3A" w14:textId="77777777" w:rsidR="0089699C" w:rsidRDefault="0089699C" w:rsidP="00360C4F">
                      <w:r>
                        <w:rPr>
                          <w:b/>
                          <w:bCs/>
                          <w:color w:val="000000"/>
                          <w:sz w:val="14"/>
                          <w:szCs w:val="14"/>
                        </w:rPr>
                        <w:t>Area</w:t>
                      </w:r>
                    </w:p>
                  </w:txbxContent>
                </v:textbox>
              </v:rect>
              <v:polyline id="_x0000_s1182" style="position:absolute" points="7506,2765,6870,2765,6870,3052,6367,3052" coordsize="1139,287" filled="f" strokeweight=".2pt">
                <v:stroke endcap="round"/>
                <v:path arrowok="t"/>
              </v:polyline>
              <v:shape id="_x0000_s1183" style="position:absolute;left:6235;top:3009;width:132;height:87" coordsize="132,87" path="m132,0l0,43,132,87,132,0xe" filled="f" strokeweight=".2pt">
                <v:stroke endcap="round"/>
                <v:path arrowok="t"/>
              </v:shape>
              <v:polyline id="_x0000_s1184" style="position:absolute" points="7506,3344,6870,3344,6870,3052,6367,3052" coordsize="1139,292" filled="f" strokeweight=".2pt">
                <v:stroke endcap="round"/>
                <v:path arrowok="t"/>
              </v:polyline>
              <v:shape id="_x0000_s1185" style="position:absolute;left:6235;top:3009;width:132;height:87" coordsize="132,87" path="m132,0l0,43,132,87,132,0xe" filled="f" strokeweight=".2pt">
                <v:stroke endcap="round"/>
                <v:path arrowok="t"/>
              </v:shape>
              <v:shape id="_x0000_s1186" style="position:absolute;left:7499;top:1704;width:1295;height:1" coordsize="1295,0" path="m0,0l1295,,,0xe" filled="f" strokeweight=".2pt">
                <v:stroke endcap="round"/>
                <v:path arrowok="t"/>
              </v:shape>
              <v:shape id="_x0000_s1187" style="position:absolute;left:7499;top:1704;width:1295;height:1" coordsize="1295,0" path="m0,0l1295,,,0xe" filled="f" strokeweight=".2pt">
                <v:stroke endcap="round"/>
                <v:path arrowok="t"/>
              </v:shape>
              <v:shape id="_x0000_s1188" style="position:absolute;left:7499;top:1704;width:1295;height:1" coordsize="1295,0" path="m0,0l1295,,,0xe" filled="f" strokeweight=".2pt">
                <v:stroke endcap="round"/>
                <v:path arrowok="t"/>
              </v:shape>
              <v:shape id="_x0000_s1189" style="position:absolute;left:7499;top:1272;width:1295;height:432" coordsize="1295,432" path="m0,432l1295,432,1295,,,,,432xm0,0l1295,,1295,432,1295,,,0xe" stroked="f">
                <v:path arrowok="t"/>
                <o:lock v:ext="edit" verticies="t"/>
              </v:shape>
              <v:rect id="_x0000_s1190" style="position:absolute;left:7499;top:1272;width:1295;height:432" filled="f" strokeweight=".2pt">
                <v:stroke joinstyle="round" endcap="round"/>
              </v:rect>
              <v:shape id="_x0000_s1191" style="position:absolute;left:7499;top:1272;width:1295;height:432" coordsize="1295,432" path="m0,0l1295,,1295,432,1295,,,0xe" filled="f" strokeweight=".2pt">
                <v:stroke endcap="round"/>
                <v:path arrowok="t"/>
              </v:shape>
              <v:rect id="_x0000_s1192" style="position:absolute;left:7727;top:1333;width:1206;height:161;mso-wrap-style:none" filled="f" stroked="f">
                <v:textbox style="mso-next-textbox:#_x0000_s1192;mso-fit-shape-to-text:t" inset="0,0,0,0">
                  <w:txbxContent>
                    <w:p w14:paraId="31CAED12" w14:textId="77777777" w:rsidR="0089699C" w:rsidRDefault="0089699C" w:rsidP="00360C4F">
                      <w:r>
                        <w:rPr>
                          <w:b/>
                          <w:bCs/>
                          <w:color w:val="000000"/>
                          <w:sz w:val="14"/>
                          <w:szCs w:val="14"/>
                        </w:rPr>
                        <w:t xml:space="preserve">Transmit AIS-PCU </w:t>
                      </w:r>
                    </w:p>
                  </w:txbxContent>
                </v:textbox>
              </v:rect>
              <v:rect id="_x0000_s1193" style="position:absolute;left:7691;top:1477;width:989;height:161;mso-wrap-style:none" filled="f" stroked="f">
                <v:textbox style="mso-next-textbox:#_x0000_s1193;mso-fit-shape-to-text:t" inset="0,0,0,0">
                  <w:txbxContent>
                    <w:p w14:paraId="785548BF" w14:textId="77777777" w:rsidR="0089699C" w:rsidRDefault="0089699C" w:rsidP="00360C4F">
                      <w:r>
                        <w:rPr>
                          <w:b/>
                          <w:bCs/>
                          <w:color w:val="000000"/>
                          <w:sz w:val="14"/>
                          <w:szCs w:val="14"/>
                        </w:rPr>
                        <w:t>Coverage Area</w:t>
                      </w:r>
                    </w:p>
                  </w:txbxContent>
                </v:textbox>
              </v:rect>
              <v:shape id="_x0000_s1194" style="position:absolute;left:7499;top:2282;width:1295;height:1" coordsize="1295,0" path="m0,0l1295,,,0xe" filled="f" strokeweight=".2pt">
                <v:stroke endcap="round"/>
                <v:path arrowok="t"/>
              </v:shape>
              <v:shape id="_x0000_s1195" style="position:absolute;left:7499;top:2282;width:1295;height:1" coordsize="1295,0" path="m0,0l1295,,,0xe" filled="f" strokeweight=".2pt">
                <v:stroke endcap="round"/>
                <v:path arrowok="t"/>
              </v:shape>
              <v:shape id="_x0000_s1196" style="position:absolute;left:7499;top:2282;width:1295;height:1" coordsize="1295,0" path="m0,0l1295,,,0xe" filled="f" strokeweight=".2pt">
                <v:stroke endcap="round"/>
                <v:path arrowok="t"/>
              </v:shape>
              <v:shape id="_x0000_s1197" style="position:absolute;left:7499;top:1850;width:1295;height:432" coordsize="1295,432" path="m0,432l1295,432,1295,,,,,432xm0,0l1295,,1295,432,1295,,,0xe" stroked="f">
                <v:path arrowok="t"/>
                <o:lock v:ext="edit" verticies="t"/>
              </v:shape>
              <v:rect id="_x0000_s1198" style="position:absolute;left:7499;top:1850;width:1295;height:432" filled="f" strokeweight=".2pt">
                <v:stroke joinstyle="round" endcap="round"/>
              </v:rect>
              <v:shape id="_x0000_s1199" style="position:absolute;left:7499;top:1850;width:1295;height:432" coordsize="1295,432" path="m0,0l1295,,1295,432,1295,,,0xe" filled="f" strokeweight=".2pt">
                <v:stroke endcap="round"/>
                <v:path arrowok="t"/>
              </v:shape>
              <v:rect id="_x0000_s1200" style="position:absolute;left:7763;top:1909;width:849;height:161;mso-wrap-style:none" filled="f" stroked="f">
                <v:textbox style="mso-next-textbox:#_x0000_s1200;mso-fit-shape-to-text:t" inset="0,0,0,0">
                  <w:txbxContent>
                    <w:p w14:paraId="4FA6616D" w14:textId="77777777" w:rsidR="0089699C" w:rsidRDefault="0089699C" w:rsidP="00360C4F">
                      <w:r>
                        <w:rPr>
                          <w:b/>
                          <w:bCs/>
                          <w:color w:val="000000"/>
                          <w:sz w:val="14"/>
                          <w:szCs w:val="14"/>
                        </w:rPr>
                        <w:t>Receive PSS</w:t>
                      </w:r>
                    </w:p>
                  </w:txbxContent>
                </v:textbox>
              </v:rect>
              <v:rect id="_x0000_s1201" style="position:absolute;left:7691;top:2065;width:989;height:161;mso-wrap-style:none" filled="f" stroked="f">
                <v:textbox style="mso-next-textbox:#_x0000_s1201;mso-fit-shape-to-text:t" inset="0,0,0,0">
                  <w:txbxContent>
                    <w:p w14:paraId="0AA2B753" w14:textId="77777777" w:rsidR="0089699C" w:rsidRDefault="0089699C" w:rsidP="00360C4F">
                      <w:r>
                        <w:rPr>
                          <w:b/>
                          <w:bCs/>
                          <w:color w:val="000000"/>
                          <w:sz w:val="14"/>
                          <w:szCs w:val="14"/>
                        </w:rPr>
                        <w:t>Coverage Area</w:t>
                      </w:r>
                    </w:p>
                  </w:txbxContent>
                </v:textbox>
              </v:rect>
              <v:polyline id="_x0000_s1202" style="position:absolute" points="7499,1488,6863,1488,6863,1775,6360,1775" coordsize="1139,287" filled="f" strokeweight=".2pt">
                <v:stroke endcap="round"/>
                <v:path arrowok="t"/>
              </v:polyline>
              <v:shape id="_x0000_s1203" style="position:absolute;left:6227;top:1731;width:133;height:88" coordsize="133,88" path="m133,0l0,44,133,88,133,0xe" filled="f" strokeweight=".2pt">
                <v:stroke endcap="round"/>
                <v:path arrowok="t"/>
              </v:shape>
              <v:polyline id="_x0000_s1204" style="position:absolute" points="7499,2066,6863,2066,6863,1775,6360,1775" coordsize="1139,291" filled="f" strokeweight=".2pt">
                <v:stroke endcap="round"/>
                <v:path arrowok="t"/>
              </v:polyline>
              <v:shape id="_x0000_s1205" style="position:absolute;left:6227;top:1731;width:133;height:88" coordsize="133,88" path="m133,0l0,44,133,88,133,0xe" filled="f" strokeweight=".2pt">
                <v:stroke endcap="round"/>
                <v:path arrowok="t"/>
              </v:shape>
              <v:shape id="_x0000_s1206" style="position:absolute;left:4714;top:852;width:34;height:5933" coordsize="46,7908" path="m46,23l46,346hdc46,358,36,369,23,369,10,369,,358,,346hal0,23hdc0,10,10,,23,,36,,46,10,46,23haxm46,576l46,899hdc46,911,36,922,23,922,10,922,,911,,899hal0,576hdc0,563,10,553,23,553,36,553,46,563,46,576haxm46,1129l46,1452hdc46,1464,36,1475,23,1475,10,1475,,1464,,1452hal0,1129hdc0,1116,10,1106,23,1106,36,1106,46,1116,46,1129haxm46,1682l46,2004hdc46,2017,36,2028,23,2028,10,2028,,2017,,2004hal0,1682hdc0,1669,10,1659,23,1659,36,1659,46,1669,46,1682haxm46,2235l46,2557hdc46,2570,36,2580,23,2580,10,2580,,2570,,2557hal0,2235hdc0,2222,10,2212,23,2212,36,2212,46,2222,46,2235haxm46,2788l46,3110hdc46,3123,36,3133,23,3133,10,3133,,3123,,3110hal0,2788hdc0,2775,10,2765,23,2765,36,2765,46,2775,46,2788haxm46,3341l46,3663hdc46,3676,36,3686,23,3686,10,3686,,3676,,3663hal0,3341hdc0,3328,10,3318,23,3318,36,3318,46,3328,46,3341haxm46,3894l46,4216hdc46,4229,36,4239,23,4239,10,4239,,4229,,4216hal0,3894hdc0,3881,10,3871,23,3871,36,3871,46,3881,46,3894haxm46,4447l46,4769hdc46,4782,36,4792,23,4792,10,4792,,4782,,4769hal0,4447hdc0,4434,10,4424,23,4424,36,4424,46,4434,46,4447haxm46,5000l46,5322hdc46,5335,36,5345,23,5345,10,5345,,5335,,5322hal0,5000hdc0,4987,10,4977,23,4977,36,4977,46,4987,46,5000haxm46,5553l46,5875hdc46,5888,36,5898,23,5898,10,5898,,5888,,5875hal0,5553hdc0,5540,10,5530,23,5530,36,5530,46,5540,46,5553haxm46,6106l46,6428hdc46,6441,36,6451,23,6451,10,6451,,6441,,6428hal0,6106hdc0,6093,10,6083,23,6083,36,6083,46,6093,46,6106haxm46,6659l46,6981hdc46,6994,36,7004,23,7004,10,7004,,6994,,6981hal0,6659hdc0,6646,10,6636,23,6636,36,6636,46,6646,46,6659haxm46,7212l46,7534hdc46,7547,36,7557,23,7557,10,7557,,7547,,7534hal0,7212hdc0,7199,10,7188,23,7188,36,7188,46,7199,46,7212haxm46,7764l46,7884hdc46,7897,36,7908,23,7908,10,7908,,7897,,7884hal0,7764hdc0,7752,10,7741,23,7741,36,7741,46,7752,46,7764haxe" fillcolor="black" strokeweight=".6pt">
                <v:stroke joinstyle="bevel"/>
                <v:path arrowok="t"/>
                <o:lock v:ext="edit" verticies="t"/>
              </v:shape>
              <v:shape id="_x0000_s1207" style="position:absolute;left:36;top:2429;width:8877;height:35" coordsize="11838,46" path="m11815,46l11769,46hdc11756,46,11746,36,11746,23,11746,10,11756,,11769,0hal11815,0hdc11827,,11838,10,11838,23,11838,36,11827,46,11815,46haxm11676,46l11630,46hdc11618,46,11607,36,11607,23,11607,10,11618,,11630,0hal11676,0hdc11689,,11699,10,11699,23,11699,36,11689,46,11676,46haxm11538,46l11492,46hdc11479,46,11469,36,11469,23,11469,10,11479,,11492,0hal11538,0hdc11551,,11561,10,11561,23,11561,36,11551,46,11538,46haxm11400,46l11354,46hdc11341,46,11331,36,11331,23,11331,10,11341,,11354,0hal11400,0hdc11413,,11423,10,11423,23,11423,36,11413,46,11400,46haxm11262,46l11216,46hdc11203,46,11193,36,11193,23,11193,10,11203,,11216,0hal11262,0hdc11274,,11285,10,11285,23,11285,36,11274,46,11262,46haxm11123,46l11077,46hdc11065,46,11054,36,11054,23,11054,10,11065,,11077,0hal11123,0hdc11136,,11147,10,11147,23,11147,36,11136,46,11123,46haxm10985,46l10939,46hdc10926,46,10916,36,10916,23,10916,10,10926,,10939,0hal10985,0hdc10998,,11008,10,11008,23,11008,36,10998,46,10985,46haxm10847,46l10801,46hdc10788,46,10778,36,10778,23,10778,10,10788,,10801,0hal10847,0hdc10860,,10870,10,10870,23,10870,36,10860,46,10847,46haxm10709,46l10663,46hdc10650,46,10640,36,10640,23,10640,10,10650,,10663,0hal10709,0hdc10721,,10732,10,10732,23,10732,36,10721,46,10709,46haxm10571,46l10524,46hdc10512,46,10501,36,10501,23,10501,10,10512,,10524,0hal10571,0hdc10583,,10594,10,10594,23,10594,36,10583,46,10571,46haxm10432,46l10386,46hdc10373,46,10363,36,10363,23,10363,10,10373,,10386,0hal10432,0hdc10445,,10455,10,10455,23,10455,36,10445,46,10432,46haxm10294,46l10248,46hdc10235,46,10225,36,10225,23,10225,10,10235,,10248,0hal10294,0hdc10307,,10317,10,10317,23,10317,36,10307,46,10294,46haxm10156,46l10110,46hdc10097,46,10087,36,10087,23,10087,10,10097,,10110,0hal10156,0hdc10169,,10179,10,10179,23,10179,36,10169,46,10156,46haxm10018,46l9971,46hdc9959,46,9948,36,9948,23,9948,10,9959,,9971,0hal10018,0hdc10030,,10041,10,10041,23,10041,36,10030,46,10018,46haxm9879,46l9833,46hdc9821,46,9810,36,9810,23,9810,10,9821,,9833,0hal9879,0hdc9892,,9902,10,9902,23,9902,36,9892,46,9879,46haxm9741,46l9695,46hdc9682,46,9672,36,9672,23,9672,10,9682,,9695,0hal9741,0hdc9754,,9764,10,9764,23,9764,36,9754,46,9741,46haxm9603,46l9557,46hdc9544,46,9534,36,9534,23,9534,10,9544,,9557,0hal9603,0hdc9616,,9626,10,9626,23,9626,36,9616,46,9603,46haxm9465,46l9419,46hdc9406,46,9395,36,9395,23,9395,10,9406,,9419,0hal9465,0hdc9477,,9488,10,9488,23,9488,36,9477,46,9465,46haxm9326,46l9280,46hdc9268,46,9257,36,9257,23,9257,10,9268,,9280,0hal9326,0hdc9339,,9349,10,9349,23,9349,36,9339,46,9326,46haxm9188,46l9142,46hdc9129,46,9119,36,9119,23,9119,10,9129,,9142,0hal9188,0hdc9201,,9211,10,9211,23,9211,36,9201,46,9188,46haxm9050,46l9004,46hdc8991,46,8981,36,8981,23,8981,10,8991,,9004,0hal9050,0hdc9063,,9073,10,9073,23,9073,36,9063,46,9050,46haxm8912,46l8866,46hdc8853,46,8843,36,8843,23,8843,10,8853,,8866,0hal8912,0hdc8924,,8935,10,8935,23,8935,36,8924,46,8912,46haxm8773,46l8727,46hdc8715,46,8704,36,8704,23,8704,10,8715,,8727,0hal8773,0hdc8786,,8796,10,8796,23,8796,36,8786,46,8773,46haxm8635,46l8589,46hdc8576,46,8566,36,8566,23,8566,10,8576,,8589,0hal8635,0hdc8648,,8658,10,8658,23,8658,36,8648,46,8635,46haxm8497,46l8451,46hdc8438,46,8428,36,8428,23,8428,10,8438,,8451,0hal8497,0hdc8510,,8520,10,8520,23,8520,36,8510,46,8497,46haxm8359,46l8313,46hdc8300,46,8290,36,8290,23,8290,10,8300,,8313,0hal8359,0hdc8371,,8382,10,8382,23,8382,36,8371,46,8359,46haxm8220,46l8174,46hdc8162,46,8151,36,8151,23,8151,10,8162,,8174,0hal8220,0hdc8233,,8243,10,8243,23,8243,36,8233,46,8220,46haxm8082,46l8036,46hdc8023,46,8013,36,8013,23,8013,10,8023,,8036,0hal8082,0hdc8095,,8105,10,8105,23,8105,36,8095,46,8082,46haxm7944,46l7898,46hdc7885,46,7875,36,7875,23,7875,10,7885,,7898,0hal7944,0hdc7957,,7967,10,7967,23,7967,36,7957,46,7944,46haxm7806,46l7760,46hdc7747,46,7737,36,7737,23,7737,10,7747,,7760,0hal7806,0hdc7818,,7829,10,7829,23,7829,36,7818,46,7806,46haxm7667,46l7621,46hdc7609,46,7598,36,7598,23,7598,10,7609,,7621,0hal7667,0hdc7680,,7691,10,7691,23,7691,36,7680,46,7667,46haxm7529,46l7483,46hdc7470,46,7460,36,7460,23,7460,10,7470,,7483,0hal7529,0hdc7542,,7552,10,7552,23,7552,36,7542,46,7529,46haxm7391,46l7345,46hdc7332,46,7322,36,7322,23,7322,10,7332,,7345,0hal7391,0hdc7404,,7414,10,7414,23,7414,36,7404,46,7391,46haxm7253,46l7207,46hdc7194,46,7184,36,7184,23,7184,10,7194,,7207,0hal7253,0hdc7265,,7276,10,7276,23,7276,36,7265,46,7253,46haxm7115,46l7068,46hdc7056,46,7045,36,7045,23,7045,10,7056,,7068,0hal7115,0hdc7127,,7138,10,7138,23,7138,36,7127,46,7115,46haxm6976,46l6930,46hdc6917,46,6907,36,6907,23,6907,10,6917,,6930,0hal6976,0hdc6989,,6999,10,6999,23,6999,36,6989,46,6976,46haxm6838,46l6792,46hdc6779,46,6769,36,6769,23,6769,10,6779,,6792,0hal6838,0hdc6851,,6861,10,6861,23,6861,36,6851,46,6838,46haxm6700,46l6654,46hdc6641,46,6631,36,6631,23,6631,10,6641,,6654,0hal6700,0hdc6713,,6723,10,6723,23,6723,36,6713,46,6700,46haxm6562,46l6515,46hdc6503,46,6492,36,6492,23,6492,10,6503,,6515,0hal6562,0hdc6574,,6585,10,6585,23,6585,36,6574,46,6562,46haxm6423,46l6377,46hdc6365,46,6354,36,6354,23,6354,10,6365,,6377,0hal6423,0hdc6436,,6446,10,6446,23,6446,36,6436,46,6423,46haxm6285,46l6239,46hdc6226,46,6216,36,6216,23,6216,10,6226,,6239,0hal6285,0hdc6298,,6308,10,6308,23,6308,36,6298,46,6285,46haxm6147,46l6101,46hdc6088,46,6078,36,6078,23,6078,10,6088,,6101,0hal6147,0hdc6160,,6170,10,6170,23,6170,36,6160,46,6147,46haxm6009,46l5963,46hdc5950,46,5939,36,5939,23,5939,10,5950,,5963,0hal6009,0hdc6021,,6032,10,6032,23,6032,36,6021,46,6009,46haxm5870,46l5824,46hdc5812,46,5801,36,5801,23,5801,10,5812,,5824,0hal5870,0hdc5883,,5893,10,5893,23,5893,36,5883,46,5870,46haxm5732,46l5686,46hdc5673,46,5663,36,5663,23,5663,10,5673,,5686,0hal5732,0hdc5745,,5755,10,5755,23,5755,36,5745,46,5732,46haxm5594,46l5548,46hdc5535,46,5525,36,5525,23,5525,10,5535,,5548,0hal5594,0hdc5607,,5617,10,5617,23,5617,36,5607,46,5594,46haxm5456,46l5410,46hdc5397,46,5387,36,5387,23,5387,10,5397,,5410,0hal5456,0hdc5468,,5479,10,5479,23,5479,36,5468,46,5456,46haxm5317,46l5271,46hdc5259,46,5248,36,5248,23,5248,10,5259,,5271,0hal5317,0hdc5330,,5340,10,5340,23,5340,36,5330,46,5317,46haxm5179,46l5133,46hdc5120,46,5110,36,5110,23,5110,10,5120,,5133,0hal5179,0hdc5192,,5202,10,5202,23,5202,36,5192,46,5179,46haxm5041,46l4995,46hdc4982,46,4972,36,4972,23,4972,10,4982,,4995,0hal5041,0hdc5054,,5064,10,5064,23,5064,36,5054,46,5041,46haxm4903,46l4857,46hdc4844,46,4834,36,4834,23,4834,10,4844,,4857,0hal4903,0hdc4915,,4926,10,4926,23,4926,36,4915,46,4903,46haxm4764,46l4718,46hdc4706,46,4695,36,4695,23,4695,10,4706,,4718,0hal4764,0hdc4777,,4787,10,4787,23,4787,36,4777,46,4764,46haxm4626,46l4580,46hdc4567,46,4557,36,4557,23,4557,10,4567,,4580,0hal4626,0hdc4639,,4649,10,4649,23,4649,36,4639,46,4626,46haxm4488,46l4442,46hdc4429,46,4419,36,4419,23,4419,10,4429,,4442,0hal4488,0hdc4501,,4511,10,4511,23,4511,36,4501,46,4488,46haxm4350,46l4304,46hdc4291,46,4281,36,4281,23,4281,10,4291,,4304,0hal4350,0hdc4362,,4373,10,4373,23,4373,36,4362,46,4350,46haxm4211,46l4165,46hdc4153,46,4142,36,4142,23,4142,10,4153,,4165,0hal4211,0hdc4224,,4235,10,4235,23,4235,36,4224,46,4211,46haxm4073,46l4027,46hdc4014,46,4004,36,4004,23,4004,10,4014,,4027,0hal4073,0hdc4086,,4096,10,4096,23,4096,36,4086,46,4073,46haxm3935,46l3889,46hdc3876,46,3866,36,3866,23,3866,10,3876,,3889,0hal3935,0hdc3948,,3958,10,3958,23,3958,36,3948,46,3935,46haxm3797,46l3751,46hdc3738,46,3728,36,3728,23,3728,10,3738,,3751,0hal3797,0hdc3809,,3820,10,3820,23,3820,36,3809,46,3797,46haxm3659,46l3612,46hdc3600,46,3589,36,3589,23,3589,10,3600,,3612,0hal3659,0hdc3671,,3682,10,3682,23,3682,36,3671,46,3659,46haxm3520,46l3474,46hdc3461,46,3451,36,3451,23,3451,10,3461,,3474,0hal3520,0hdc3533,,3543,10,3543,23,3543,36,3533,46,3520,46haxm3382,46l3336,46hdc3323,46,3313,36,3313,23,3313,10,3323,,3336,0hal3382,0hdc3395,,3405,10,3405,23,3405,36,3395,46,3382,46haxm3244,46l3198,46hdc3185,46,3175,36,3175,23,3175,10,3185,,3198,0hal3244,0hdc3257,,3267,10,3267,23,3267,36,3257,46,3244,46haxm3106,46l3059,46hdc3047,46,3036,36,3036,23,3036,10,3047,,3059,0hal3106,0hdc3118,,3129,10,3129,23,3129,36,3118,46,3106,46haxm2967,46l2921,46hdc2908,46,2898,36,2898,23,2898,10,2908,,2921,0hal2967,0hdc2980,,2990,10,2990,23,2990,36,2980,46,2967,46haxm2829,46l2783,46hdc2770,46,2760,36,2760,23,2760,10,2770,,2783,0hal2829,0hdc2842,,2852,10,2852,23,2852,36,2842,46,2829,46haxm2691,46l2645,46hdc2632,46,2622,36,2622,23,2622,10,2632,,2645,0hal2691,0hdc2704,,2714,10,2714,23,2714,36,2704,46,2691,46haxm2553,46l2506,46hdc2494,46,2483,36,2483,23,2483,10,2494,,2506,0hal2553,0hdc2565,,2576,10,2576,23,2576,36,2565,46,2553,46haxm2414,46l2368,46hdc2356,46,2345,36,2345,23,2345,10,2356,,2368,0hal2414,0hdc2427,,2437,10,2437,23,2437,36,2427,46,2414,46haxm2276,46l2230,46hdc2217,46,2207,36,2207,23,2207,10,2217,,2230,0hal2276,0hdc2289,,2299,10,2299,23,2299,36,2289,46,2276,46haxm2138,46l2092,46hdc2079,46,2069,36,2069,23,2069,10,2079,,2092,0hal2138,0hdc2151,,2161,10,2161,23,2161,36,2151,46,2138,46haxm2000,46l1954,46hdc1941,46,1930,36,1930,23,1930,10,1941,,1954,0hal2000,0hdc2012,,2023,10,2023,23,2023,36,2012,46,2000,46haxm1861,46l1815,46hdc1803,46,1792,36,1792,23,1792,10,1803,,1815,0hal1861,0hdc1874,,1884,10,1884,23,1884,36,1874,46,1861,46haxm1723,46l1677,46hdc1664,46,1654,36,1654,23,1654,10,1664,,1677,0hal1723,0hdc1736,,1746,10,1746,23,1746,36,1736,46,1723,46haxm1585,46l1539,46hdc1526,46,1516,36,1516,23,1516,10,1526,,1539,0hal1585,0hdc1598,,1608,10,1608,23,1608,36,1598,46,1585,46haxm1447,46l1401,46hdc1388,46,1378,36,1378,23,1378,10,1388,,1401,0hal1447,0hdc1459,,1470,10,1470,23,1470,36,1459,46,1447,46haxm1308,46l1262,46hdc1250,46,1239,36,1239,23,1239,10,1250,,1262,0hal1308,0hdc1321,,1331,10,1331,23,1331,36,1321,46,1308,46haxm1170,46l1124,46hdc1111,46,1101,36,1101,23,1101,10,1111,,1124,0hal1170,0hdc1183,,1193,10,1193,23,1193,36,1183,46,1170,46haxm1032,46l986,46hdc973,46,963,36,963,23,963,10,973,,986,0hal1032,0hdc1045,,1055,10,1055,23,1055,36,1045,46,1032,46haxm894,46l848,46hdc835,46,825,36,825,23,825,10,835,,848,0hal894,0hdc906,,917,10,917,23,917,36,906,46,894,46haxm755,46l709,46hdc697,46,686,36,686,23,686,10,697,,709,0hal755,0hdc768,,778,10,778,23,778,36,768,46,755,46haxm617,46l571,46hdc558,46,548,36,548,23,548,10,558,,571,0hal617,0hdc630,,640,10,640,23,640,36,630,46,617,46haxm479,46l433,46hdc420,46,410,36,410,23,410,10,420,,433,0hal479,0hdc492,,502,10,502,23,502,36,492,46,479,46haxm341,46l295,46hdc282,46,272,36,272,23,272,10,282,,295,0hal341,0hdc353,,364,10,364,23,364,36,353,46,341,46haxm202,46l156,46hdc144,46,133,36,133,23,133,10,144,,156,0hal202,0hdc215,,226,10,226,23,226,36,215,46,202,46haxm64,46l23,46hdc10,46,,36,,23,,10,10,,23,0hal64,0hdc77,,87,10,87,23,87,36,77,46,64,46haxe" fillcolor="black" strokeweight=".6pt">
                <v:stroke joinstyle="bevel"/>
                <v:path arrowok="t"/>
                <o:lock v:ext="edit" verticies="t"/>
              </v:shape>
              <v:rect id="_x0000_s1208" style="position:absolute;left:3083;top:984;width:1749;height:253;mso-wrap-style:none" filled="f" stroked="f">
                <v:textbox style="mso-next-textbox:#_x0000_s1208;mso-fit-shape-to-text:t" inset="0,0,0,0">
                  <w:txbxContent>
                    <w:p w14:paraId="33860A74" w14:textId="77777777" w:rsidR="0089699C" w:rsidRDefault="0089699C" w:rsidP="00360C4F">
                      <w:r>
                        <w:rPr>
                          <w:color w:val="000000"/>
                        </w:rPr>
                        <w:t>Component realm</w:t>
                      </w:r>
                    </w:p>
                  </w:txbxContent>
                </v:textbox>
              </v:rect>
              <v:line id="_x0000_s1209" style="position:absolute" from="3080,1174" to="4606,1175" strokeweight=".7pt">
                <v:stroke joinstyle="miter"/>
              </v:line>
              <v:rect id="_x0000_s1210" style="position:absolute;left:4835;top:984;width:2092;height:253;mso-wrap-style:none" filled="f" stroked="f">
                <v:textbox style="mso-next-textbox:#_x0000_s1210;mso-fit-shape-to-text:t" inset="0,0,0,0">
                  <w:txbxContent>
                    <w:p w14:paraId="4F45523D" w14:textId="77777777" w:rsidR="0089699C" w:rsidRDefault="0089699C" w:rsidP="00360C4F">
                      <w:r>
                        <w:rPr>
                          <w:color w:val="000000"/>
                        </w:rPr>
                        <w:t>Coverage Area realm</w:t>
                      </w:r>
                    </w:p>
                  </w:txbxContent>
                </v:textbox>
              </v:rect>
              <v:line id="_x0000_s1211" style="position:absolute" from="4835,1174" to="6659,1175" strokeweight=".7pt">
                <v:stroke joinstyle="miter"/>
              </v:line>
              <v:shape id="_x0000_s1212" style="position:absolute;left:4491;top:5244;width:72;height:72" coordsize="72,72" path="m0,72l72,36,,,,72xe" fillcolor="black" stroked="f">
                <v:path arrowok="t"/>
              </v:shape>
              <v:shape id="_x0000_s1213" style="position:absolute;left:4491;top:5244;width:72;height:72" coordsize="72,72" path="m0,72l72,36,,,,72xe" filled="f" strokeweight=".2pt">
                <v:stroke endcap="round"/>
                <v:path arrowok="t"/>
              </v:shape>
              <v:rect id="_x0000_s1214" style="position:absolute;left:3872;top:5218;width:560;height:154" stroked="f"/>
              <v:rect id="_x0000_s1215" style="position:absolute;left:3875;top:5210;width:613;height:161;mso-wrap-style:none" filled="f" stroked="f">
                <v:textbox style="mso-next-textbox:#_x0000_s1215;mso-fit-shape-to-text:t" inset="0,0,0,0">
                  <w:txbxContent>
                    <w:p w14:paraId="4E25C023" w14:textId="77777777" w:rsidR="0089699C" w:rsidRDefault="0089699C" w:rsidP="00360C4F">
                      <w:proofErr w:type="gramStart"/>
                      <w:r>
                        <w:rPr>
                          <w:rFonts w:ascii="Arial Narrow" w:hAnsi="Arial Narrow" w:cs="Arial Narrow"/>
                          <w:color w:val="000000"/>
                          <w:sz w:val="14"/>
                          <w:szCs w:val="14"/>
                        </w:rPr>
                        <w:t>materializes</w:t>
                      </w:r>
                      <w:proofErr w:type="gramEnd"/>
                    </w:p>
                  </w:txbxContent>
                </v:textbox>
              </v:rect>
              <v:rect id="_x0000_s1216" style="position:absolute;left:2687;top:3456;width:495;height:307" stroked="f"/>
              <v:rect id="_x0000_s1217" style="position:absolute;left:2687;top:3445;width:543;height:161;mso-wrap-style:none" filled="f" stroked="f">
                <v:textbox style="mso-next-textbox:#_x0000_s1217;mso-fit-shape-to-text:t" inset="0,0,0,0">
                  <w:txbxContent>
                    <w:p w14:paraId="1CB97977" w14:textId="77777777" w:rsidR="0089699C" w:rsidRDefault="0089699C" w:rsidP="00360C4F">
                      <w:proofErr w:type="gramStart"/>
                      <w:r>
                        <w:rPr>
                          <w:rFonts w:ascii="Arial Narrow" w:hAnsi="Arial Narrow" w:cs="Arial Narrow"/>
                          <w:color w:val="000000"/>
                          <w:sz w:val="14"/>
                          <w:szCs w:val="14"/>
                        </w:rPr>
                        <w:t>consists</w:t>
                      </w:r>
                      <w:proofErr w:type="gramEnd"/>
                      <w:r>
                        <w:rPr>
                          <w:rFonts w:ascii="Arial Narrow" w:hAnsi="Arial Narrow" w:cs="Arial Narrow"/>
                          <w:color w:val="000000"/>
                          <w:sz w:val="14"/>
                          <w:szCs w:val="14"/>
                        </w:rPr>
                        <w:t xml:space="preserve"> of</w:t>
                      </w:r>
                    </w:p>
                  </w:txbxContent>
                </v:textbox>
              </v:rect>
              <v:rect id="_x0000_s1218" style="position:absolute;left:2723;top:3601;width:467;height:161;mso-wrap-style:none" filled="f" stroked="f">
                <v:textbox style="mso-next-textbox:#_x0000_s1218;mso-fit-shape-to-text:t" inset="0,0,0,0">
                  <w:txbxContent>
                    <w:p w14:paraId="41AC0BAF" w14:textId="77777777" w:rsidR="0089699C" w:rsidRDefault="0089699C" w:rsidP="00360C4F">
                      <w:proofErr w:type="gramStart"/>
                      <w:r>
                        <w:rPr>
                          <w:rFonts w:ascii="Arial Narrow" w:hAnsi="Arial Narrow" w:cs="Arial Narrow"/>
                          <w:color w:val="000000"/>
                          <w:sz w:val="14"/>
                          <w:szCs w:val="14"/>
                        </w:rPr>
                        <w:t>and</w:t>
                      </w:r>
                      <w:proofErr w:type="gramEnd"/>
                      <w:r>
                        <w:rPr>
                          <w:rFonts w:ascii="Arial Narrow" w:hAnsi="Arial Narrow" w:cs="Arial Narrow"/>
                          <w:color w:val="000000"/>
                          <w:sz w:val="14"/>
                          <w:szCs w:val="14"/>
                        </w:rPr>
                        <w:t xml:space="preserve"> uses</w:t>
                      </w:r>
                    </w:p>
                  </w:txbxContent>
                </v:textbox>
              </v:rect>
              <v:shape id="_x0000_s1219" style="position:absolute;left:2528;top:3556;width:72;height:72" coordsize="72,72" path="m0,0l36,72,72,,,0xe" fillcolor="black" stroked="f">
                <v:path arrowok="t"/>
              </v:shape>
              <v:shape id="_x0000_s1220" style="position:absolute;left:2528;top:3556;width:72;height:72" coordsize="72,72" path="m0,0l36,72,72,,,0xe" filled="f" strokeweight=".2pt">
                <v:stroke endcap="round"/>
                <v:path arrowok="t"/>
              </v:shape>
              <v:rect id="_x0000_s1221" style="position:absolute;left:2678;top:4802;width:222;height:154" stroked="f"/>
              <v:rect id="_x0000_s1222" style="position:absolute;left:2687;top:4802;width:243;height:161;mso-wrap-style:none" filled="f" stroked="f">
                <v:textbox style="mso-next-textbox:#_x0000_s1222;mso-fit-shape-to-text:t" inset="0,0,0,0">
                  <w:txbxContent>
                    <w:p w14:paraId="0CD8CF41" w14:textId="77777777" w:rsidR="0089699C" w:rsidRDefault="0089699C" w:rsidP="00360C4F">
                      <w:proofErr w:type="gramStart"/>
                      <w:r>
                        <w:rPr>
                          <w:rFonts w:ascii="Arial Narrow" w:hAnsi="Arial Narrow" w:cs="Arial Narrow"/>
                          <w:color w:val="000000"/>
                          <w:sz w:val="14"/>
                          <w:szCs w:val="14"/>
                        </w:rPr>
                        <w:t>uses</w:t>
                      </w:r>
                      <w:proofErr w:type="gramEnd"/>
                    </w:p>
                  </w:txbxContent>
                </v:textbox>
              </v:rect>
              <v:shape id="_x0000_s1223" style="position:absolute;left:2544;top:4844;width:71;height:72" coordsize="71,72" path="m0,0l36,72,71,,,0xe" fillcolor="black" stroked="f">
                <v:path arrowok="t"/>
              </v:shape>
              <v:shape id="_x0000_s1224" style="position:absolute;left:2544;top:4844;width:71;height:72" coordsize="71,72" path="m0,0l36,72,71,,,0xe" filled="f" strokeweight=".2pt">
                <v:stroke endcap="round"/>
                <v:path arrowok="t"/>
              </v:shape>
              <v:polyline id="_x0000_s1225" style="position:absolute" points="2168,3461,2168,3819,1621,3819,1621,5388,1848,5388" coordsize="547,1927" filled="f" strokeweight=".2pt">
                <v:stroke endcap="round"/>
                <v:path arrowok="t"/>
              </v:polyline>
              <v:shape id="_x0000_s1226" style="position:absolute;left:2118;top:3268;width:99;height:199" coordsize="99,199" path="m50,199l99,100,50,,,100,50,199xe" filled="f" strokeweight=".2pt">
                <v:stroke endcap="round"/>
                <v:path arrowok="t"/>
              </v:shape>
              <v:rect id="_x0000_s1227" style="position:absolute;left:415;top:5464;width:1417;height:461" stroked="f"/>
              <v:rect id="_x0000_s1228" style="position:absolute;left:1092;top:5462;width:83;height:161;mso-wrap-style:none" filled="f" stroked="f">
                <v:textbox style="mso-next-textbox:#_x0000_s1228;mso-fit-shape-to-text:t" inset="0,0,0,0">
                  <w:txbxContent>
                    <w:p w14:paraId="60021B48" w14:textId="77777777" w:rsidR="0089699C" w:rsidRDefault="0089699C" w:rsidP="00360C4F">
                      <w:r>
                        <w:rPr>
                          <w:rFonts w:ascii="Arial Narrow" w:hAnsi="Arial Narrow" w:cs="Arial Narrow"/>
                          <w:b/>
                          <w:bCs/>
                          <w:color w:val="000000"/>
                          <w:sz w:val="14"/>
                          <w:szCs w:val="14"/>
                        </w:rPr>
                        <w:t xml:space="preserve">K </w:t>
                      </w:r>
                    </w:p>
                  </w:txbxContent>
                </v:textbox>
              </v:rect>
              <v:rect id="_x0000_s1229" style="position:absolute;left:420;top:5618;width:39;height:161;mso-wrap-style:none" filled="f" stroked="f">
                <v:textbox style="mso-next-textbox:#_x0000_s1229;mso-fit-shape-to-text:t" inset="0,0,0,0">
                  <w:txbxContent>
                    <w:p w14:paraId="0AE4A30D" w14:textId="77777777" w:rsidR="0089699C" w:rsidRDefault="0089699C" w:rsidP="00360C4F">
                      <w:r>
                        <w:rPr>
                          <w:rFonts w:ascii="Arial Narrow" w:hAnsi="Arial Narrow" w:cs="Arial Narrow"/>
                          <w:b/>
                          <w:bCs/>
                          <w:color w:val="000000"/>
                          <w:sz w:val="14"/>
                          <w:szCs w:val="14"/>
                        </w:rPr>
                        <w:t>(</w:t>
                      </w:r>
                    </w:p>
                  </w:txbxContent>
                </v:textbox>
              </v:rect>
              <v:rect id="_x0000_s1230" style="position:absolute;left:456;top:5618;width:64;height:161;mso-wrap-style:none" filled="f" stroked="f">
                <v:textbox style="mso-next-textbox:#_x0000_s1230;mso-fit-shape-to-text:t" inset="0,0,0,0">
                  <w:txbxContent>
                    <w:p w14:paraId="14B1AA83" w14:textId="77777777" w:rsidR="0089699C" w:rsidRDefault="0089699C" w:rsidP="00360C4F">
                      <w:r>
                        <w:rPr>
                          <w:rFonts w:ascii="Arial Narrow" w:hAnsi="Arial Narrow" w:cs="Arial Narrow"/>
                          <w:b/>
                          <w:bCs/>
                          <w:color w:val="000000"/>
                          <w:sz w:val="14"/>
                          <w:szCs w:val="14"/>
                        </w:rPr>
                        <w:t>1</w:t>
                      </w:r>
                    </w:p>
                  </w:txbxContent>
                </v:textbox>
              </v:rect>
              <v:rect id="_x0000_s1231" style="position:absolute;left:516;top:5618;width:32;height:161;mso-wrap-style:none" filled="f" stroked="f">
                <v:textbox style="mso-next-textbox:#_x0000_s1231;mso-fit-shape-to-text:t" inset="0,0,0,0">
                  <w:txbxContent>
                    <w:p w14:paraId="01479469" w14:textId="77777777" w:rsidR="0089699C" w:rsidRDefault="0089699C" w:rsidP="00360C4F">
                      <w:r>
                        <w:rPr>
                          <w:rFonts w:ascii="Arial Narrow" w:hAnsi="Arial Narrow" w:cs="Arial Narrow"/>
                          <w:b/>
                          <w:bCs/>
                          <w:color w:val="000000"/>
                          <w:sz w:val="14"/>
                          <w:szCs w:val="14"/>
                        </w:rPr>
                        <w:t xml:space="preserve">, </w:t>
                      </w:r>
                    </w:p>
                  </w:txbxContent>
                </v:textbox>
              </v:rect>
              <v:rect id="_x0000_s1232" style="position:absolute;left:576;top:5618;width:1385;height:161;mso-wrap-style:none" filled="f" stroked="f">
                <v:textbox style="mso-next-textbox:#_x0000_s1232;mso-fit-shape-to-text:t" inset="0,0,0,0">
                  <w:txbxContent>
                    <w:p w14:paraId="72926A9F" w14:textId="77777777" w:rsidR="0089699C" w:rsidRDefault="0089699C" w:rsidP="00360C4F">
                      <w:proofErr w:type="gramStart"/>
                      <w:r>
                        <w:rPr>
                          <w:rFonts w:ascii="Arial Narrow" w:hAnsi="Arial Narrow" w:cs="Arial Narrow"/>
                          <w:b/>
                          <w:bCs/>
                          <w:color w:val="000000"/>
                          <w:sz w:val="14"/>
                          <w:szCs w:val="14"/>
                        </w:rPr>
                        <w:t>maybe</w:t>
                      </w:r>
                      <w:proofErr w:type="gramEnd"/>
                      <w:r>
                        <w:rPr>
                          <w:rFonts w:ascii="Arial Narrow" w:hAnsi="Arial Narrow" w:cs="Arial Narrow"/>
                          <w:b/>
                          <w:bCs/>
                          <w:color w:val="000000"/>
                          <w:sz w:val="14"/>
                          <w:szCs w:val="14"/>
                        </w:rPr>
                        <w:t xml:space="preserve"> more than one set </w:t>
                      </w:r>
                    </w:p>
                  </w:txbxContent>
                </v:textbox>
              </v:rect>
              <v:rect id="_x0000_s1233" style="position:absolute;left:432;top:5762;width:1531;height:161;mso-wrap-style:none" filled="f" stroked="f">
                <v:textbox style="mso-next-textbox:#_x0000_s1233;mso-fit-shape-to-text:t" inset="0,0,0,0">
                  <w:txbxContent>
                    <w:p w14:paraId="10DE14CF" w14:textId="77777777" w:rsidR="0089699C" w:rsidRDefault="0089699C" w:rsidP="00360C4F">
                      <w:proofErr w:type="gramStart"/>
                      <w:r>
                        <w:rPr>
                          <w:rFonts w:ascii="Arial Narrow" w:hAnsi="Arial Narrow" w:cs="Arial Narrow"/>
                          <w:b/>
                          <w:bCs/>
                          <w:color w:val="000000"/>
                          <w:sz w:val="14"/>
                          <w:szCs w:val="14"/>
                        </w:rPr>
                        <w:t>of</w:t>
                      </w:r>
                      <w:proofErr w:type="gramEnd"/>
                      <w:r>
                        <w:rPr>
                          <w:rFonts w:ascii="Arial Narrow" w:hAnsi="Arial Narrow" w:cs="Arial Narrow"/>
                          <w:b/>
                          <w:bCs/>
                          <w:color w:val="000000"/>
                          <w:sz w:val="14"/>
                          <w:szCs w:val="14"/>
                        </w:rPr>
                        <w:t xml:space="preserve"> RF equipment per sector)</w:t>
                      </w:r>
                    </w:p>
                  </w:txbxContent>
                </v:textbox>
              </v:rect>
              <w10:wrap type="none"/>
              <w10:anchorlock/>
            </v:group>
          </w:pict>
        </w:r>
      </w:ins>
    </w:p>
    <w:p w14:paraId="135888FC" w14:textId="77777777" w:rsidR="0089699C" w:rsidRPr="00360C4F" w:rsidRDefault="0089699C">
      <w:pPr>
        <w:pStyle w:val="Figure"/>
        <w:rPr>
          <w:i w:val="0"/>
          <w:iCs w:val="0"/>
        </w:rPr>
      </w:pPr>
      <w:bookmarkStart w:id="36" w:name="_Toc336420060"/>
      <w:r w:rsidRPr="00160CDB">
        <w:t>Relationship</w:t>
      </w:r>
      <w:r w:rsidRPr="00360C4F">
        <w:rPr>
          <w:i w:val="0"/>
          <w:iCs w:val="0"/>
        </w:rPr>
        <w:t xml:space="preserve"> between Coverage Area Definitions and relevant Components of the Physical Layer of the AIS Service</w:t>
      </w:r>
      <w:bookmarkEnd w:id="36"/>
    </w:p>
    <w:p w14:paraId="468BDA3A" w14:textId="77777777" w:rsidR="0089699C" w:rsidRPr="00360C4F" w:rsidRDefault="0089699C" w:rsidP="008D7338">
      <w:pPr>
        <w:tabs>
          <w:tab w:val="left" w:pos="6410"/>
        </w:tabs>
      </w:pPr>
      <w:r w:rsidRPr="00360C4F">
        <w:tab/>
      </w:r>
    </w:p>
    <w:p w14:paraId="7E3FC320" w14:textId="77777777" w:rsidR="0089699C" w:rsidRDefault="0089699C" w:rsidP="00CB06B8">
      <w:r w:rsidRPr="00360C4F">
        <w:t xml:space="preserve">Regarding </w:t>
      </w:r>
      <w:r>
        <w:t>Figure 2 it should be noted:</w:t>
      </w:r>
    </w:p>
    <w:p w14:paraId="6F2D9D94" w14:textId="77777777" w:rsidR="0089699C" w:rsidRDefault="0089699C" w:rsidP="00347AE7">
      <w:pPr>
        <w:numPr>
          <w:ilvl w:val="0"/>
          <w:numId w:val="25"/>
        </w:numPr>
      </w:pPr>
      <w:r w:rsidRPr="00FB0CE4">
        <w:t>The constant N identifies the number of AIS Sectors per</w:t>
      </w:r>
      <w:r w:rsidRPr="001A23D8">
        <w:rPr>
          <w:i/>
          <w:iCs/>
        </w:rPr>
        <w:t xml:space="preserve"> </w:t>
      </w:r>
      <w:r w:rsidRPr="00FB0CE4">
        <w:t>AIS-PSS</w:t>
      </w:r>
      <w:r>
        <w:t xml:space="preserve">. Practical values of N are 1 (omnidirectional or directional antenna), 2, 3, and 4. When using 2, 3, or 4 directional antennas with a nominal open angle of 90°, the half, three-quarter or full circle can be covered by individual and largely independent AIS Sectors. </w:t>
      </w:r>
    </w:p>
    <w:p w14:paraId="440339D1" w14:textId="77777777" w:rsidR="0089699C" w:rsidRDefault="0089699C" w:rsidP="00347AE7">
      <w:pPr>
        <w:numPr>
          <w:ilvl w:val="0"/>
          <w:numId w:val="25"/>
        </w:numPr>
      </w:pPr>
      <w:r>
        <w:t xml:space="preserve">The </w:t>
      </w:r>
      <w:r w:rsidRPr="001A23D8">
        <w:rPr>
          <w:i/>
          <w:iCs/>
        </w:rPr>
        <w:t>constant M</w:t>
      </w:r>
      <w:r>
        <w:t xml:space="preserve"> identifies the </w:t>
      </w:r>
      <w:r w:rsidRPr="001A23D8">
        <w:rPr>
          <w:i/>
          <w:iCs/>
        </w:rPr>
        <w:t>number of Fixed AIS Stations (e.g. AIS Base Station)</w:t>
      </w:r>
      <w:r>
        <w:t xml:space="preserve"> per AIS Sector. M=1 means one Fixed AIS Station (e.g. AIS Base station) per sector, while M=2 allows for simultaneous transmission on each frequency (AIS-A and AIS-B) in the same time slot, or for redundancy planning of Fixed AIS stations. </w:t>
      </w:r>
    </w:p>
    <w:p w14:paraId="4ACDD4ED" w14:textId="77777777" w:rsidR="0089699C" w:rsidRDefault="0089699C" w:rsidP="00347AE7">
      <w:pPr>
        <w:numPr>
          <w:ilvl w:val="0"/>
          <w:numId w:val="25"/>
        </w:numPr>
      </w:pPr>
      <w:r>
        <w:t xml:space="preserve">The </w:t>
      </w:r>
      <w:r w:rsidRPr="005F09B1">
        <w:rPr>
          <w:i/>
          <w:iCs/>
        </w:rPr>
        <w:t>constant K</w:t>
      </w:r>
      <w:r>
        <w:t xml:space="preserve"> identifies the </w:t>
      </w:r>
      <w:r w:rsidRPr="005F09B1">
        <w:rPr>
          <w:i/>
          <w:iCs/>
        </w:rPr>
        <w:t>number of different antennas</w:t>
      </w:r>
      <w:r>
        <w:t xml:space="preserve"> (omnidirectional or directional) connected to the radio front end(s) of the Fixed AIS Station(s). </w:t>
      </w:r>
    </w:p>
    <w:p w14:paraId="556E654F" w14:textId="77777777" w:rsidR="0089699C" w:rsidRDefault="0089699C" w:rsidP="00CB06B8">
      <w:r>
        <w:t>Con</w:t>
      </w:r>
      <w:r w:rsidRPr="000A4667">
        <w:rPr>
          <w:i/>
          <w:iCs/>
        </w:rPr>
        <w:t>cluding, F</w:t>
      </w:r>
      <w:r>
        <w:t>igure 2 provide</w:t>
      </w:r>
      <w:r w:rsidRPr="000A4667">
        <w:rPr>
          <w:i/>
          <w:iCs/>
        </w:rPr>
        <w:t>s a complete overview of the</w:t>
      </w:r>
      <w:r w:rsidRPr="005F09B1">
        <w:rPr>
          <w:i/>
          <w:iCs/>
        </w:rPr>
        <w:t xml:space="preserve"> options available for </w:t>
      </w:r>
      <w:r>
        <w:rPr>
          <w:i/>
          <w:iCs/>
        </w:rPr>
        <w:t>AIS-PSS</w:t>
      </w:r>
      <w:r w:rsidRPr="005F09B1">
        <w:rPr>
          <w:i/>
          <w:iCs/>
        </w:rPr>
        <w:t xml:space="preserve"> configuration</w:t>
      </w:r>
      <w:r>
        <w:t>, while being compatible with data modelling requirements.</w:t>
      </w:r>
    </w:p>
    <w:p w14:paraId="0731600B" w14:textId="77777777" w:rsidR="0089699C" w:rsidRPr="0070480D" w:rsidRDefault="0089699C" w:rsidP="00CB06B8">
      <w:pPr>
        <w:pStyle w:val="Heading2"/>
        <w:keepNext/>
        <w:tabs>
          <w:tab w:val="clear" w:pos="851"/>
          <w:tab w:val="num" w:pos="576"/>
        </w:tabs>
        <w:spacing w:after="60"/>
        <w:ind w:left="576" w:hanging="576"/>
      </w:pPr>
      <w:bookmarkStart w:id="37" w:name="_Toc304976422"/>
      <w:bookmarkStart w:id="38" w:name="_Toc336416350"/>
      <w:r>
        <w:rPr>
          <w:b w:val="0"/>
          <w:bCs w:val="0"/>
        </w:rPr>
        <w:t>Generic examples of the nominal coverage area and of the AIS sector concept</w:t>
      </w:r>
      <w:bookmarkEnd w:id="37"/>
      <w:bookmarkEnd w:id="38"/>
    </w:p>
    <w:p w14:paraId="0C3E3F65" w14:textId="77777777" w:rsidR="0089699C" w:rsidRDefault="0089699C" w:rsidP="00CB06B8">
      <w:r>
        <w:t>Generic examples employing the above concepts are given in the Figures 3(</w:t>
      </w:r>
      <w:r w:rsidRPr="00642DD6">
        <w:t xml:space="preserve">following </w:t>
      </w:r>
      <w:r>
        <w:t xml:space="preserve">page) </w:t>
      </w:r>
      <w:r w:rsidRPr="00642DD6">
        <w:t xml:space="preserve">for the </w:t>
      </w:r>
      <w:r>
        <w:t>AIS-PCU</w:t>
      </w:r>
      <w:r w:rsidRPr="00642DD6">
        <w:t xml:space="preserve"> Coverage Area and in the Fig</w:t>
      </w:r>
      <w:r>
        <w:t>ure 4(page after following page)</w:t>
      </w:r>
      <w:r w:rsidRPr="00642DD6">
        <w:t xml:space="preserve"> for the </w:t>
      </w:r>
      <w:r>
        <w:t>AIS-LSS</w:t>
      </w:r>
      <w:r w:rsidRPr="00642DD6">
        <w:t xml:space="preserve"> Coverag</w:t>
      </w:r>
      <w:r>
        <w:t>e Area. The examples in Figure 3 and 4</w:t>
      </w:r>
      <w:r w:rsidRPr="00642DD6">
        <w:t xml:space="preserve"> show </w:t>
      </w:r>
      <w:proofErr w:type="spellStart"/>
      <w:r w:rsidRPr="00642DD6">
        <w:t>sectorized</w:t>
      </w:r>
      <w:proofErr w:type="spellEnd"/>
      <w:r w:rsidRPr="00642DD6">
        <w:t xml:space="preserve"> RF antenna setup of the </w:t>
      </w:r>
      <w:r>
        <w:t>AIS-PSS</w:t>
      </w:r>
      <w:r w:rsidRPr="00642DD6">
        <w:t>. To arrive</w:t>
      </w:r>
      <w:r>
        <w:t xml:space="preserve"> at an example of an omnidirectional RF antenna setup simply combine the coverage areas of the sectors of the same AIS-PCU to one circumscribing circle.</w:t>
      </w:r>
    </w:p>
    <w:p w14:paraId="4B12BE69" w14:textId="77777777" w:rsidR="0089699C" w:rsidRDefault="0089699C" w:rsidP="00CB06B8"/>
    <w:p w14:paraId="291FAF3E" w14:textId="77777777" w:rsidR="0089699C" w:rsidRPr="00C53980" w:rsidRDefault="0089699C" w:rsidP="00980611">
      <w:pPr>
        <w:pStyle w:val="Figure"/>
        <w:numPr>
          <w:ilvl w:val="0"/>
          <w:numId w:val="0"/>
        </w:numPr>
        <w:ind w:left="1134"/>
        <w:jc w:val="left"/>
      </w:pPr>
    </w:p>
    <w:p w14:paraId="3F92A2FB" w14:textId="77777777" w:rsidR="0089699C" w:rsidRDefault="0089699C" w:rsidP="00980611">
      <w:pPr>
        <w:jc w:val="center"/>
      </w:pPr>
      <w:r>
        <w:object w:dxaOrig="7841" w:dyaOrig="14068" w14:anchorId="1F832D35">
          <v:shape id="_x0000_i1027" type="#_x0000_t75" style="width:348.75pt;height:625.95pt" o:ole="">
            <v:imagedata r:id="rId19" o:title=""/>
          </v:shape>
          <o:OLEObject Type="Embed" ProgID="Visio.Drawing.11" ShapeID="_x0000_i1027" DrawAspect="Content" ObjectID="_1284124552" r:id="rId20"/>
        </w:object>
      </w:r>
    </w:p>
    <w:p w14:paraId="77835FA1" w14:textId="77777777" w:rsidR="0089699C" w:rsidRPr="00642DD6" w:rsidRDefault="0089699C" w:rsidP="000A4667">
      <w:pPr>
        <w:pStyle w:val="Figure"/>
      </w:pPr>
      <w:bookmarkStart w:id="39" w:name="_Toc336420061"/>
      <w:r w:rsidRPr="00642DD6">
        <w:rPr>
          <w:i w:val="0"/>
          <w:iCs w:val="0"/>
        </w:rPr>
        <w:t>Example setup for Receive-/Transmit-</w:t>
      </w:r>
      <w:r>
        <w:rPr>
          <w:i w:val="0"/>
          <w:iCs w:val="0"/>
        </w:rPr>
        <w:t>AIS-PCU</w:t>
      </w:r>
      <w:r w:rsidRPr="00642DD6">
        <w:rPr>
          <w:i w:val="0"/>
          <w:iCs w:val="0"/>
        </w:rPr>
        <w:t xml:space="preserve"> Coverage Areas using the AIS Sector concept</w:t>
      </w:r>
      <w:bookmarkEnd w:id="39"/>
    </w:p>
    <w:p w14:paraId="05F8ABA3" w14:textId="77777777" w:rsidR="0089699C" w:rsidRDefault="0089699C" w:rsidP="000A4667">
      <w:pPr>
        <w:rPr>
          <w:sz w:val="20"/>
          <w:szCs w:val="20"/>
        </w:rPr>
      </w:pPr>
      <w:r w:rsidRPr="00642DD6">
        <w:rPr>
          <w:sz w:val="20"/>
          <w:szCs w:val="20"/>
        </w:rPr>
        <w:t>Note: For simplicity’s</w:t>
      </w:r>
      <w:r>
        <w:rPr>
          <w:sz w:val="20"/>
          <w:szCs w:val="20"/>
        </w:rPr>
        <w:t xml:space="preserve"> sake, there is only one AIS Base station shown per each AIS Sector.</w:t>
      </w:r>
    </w:p>
    <w:p w14:paraId="2FDD4157" w14:textId="77777777" w:rsidR="0089699C" w:rsidRDefault="0089699C" w:rsidP="000A4667">
      <w:r w:rsidRPr="00F0024D">
        <w:rPr>
          <w:sz w:val="20"/>
          <w:szCs w:val="20"/>
        </w:rPr>
        <w:t xml:space="preserve">Note: The </w:t>
      </w:r>
      <w:r>
        <w:rPr>
          <w:sz w:val="20"/>
          <w:szCs w:val="20"/>
        </w:rPr>
        <w:t>AIS-PCU</w:t>
      </w:r>
      <w:r w:rsidRPr="00F0024D">
        <w:rPr>
          <w:sz w:val="20"/>
          <w:szCs w:val="20"/>
        </w:rPr>
        <w:t xml:space="preserve"> Coverage Areas are defined arbitrarily smaller than the inclusive overlay sum of the two AIS Sector Coverage Areas in this example</w:t>
      </w:r>
    </w:p>
    <w:p w14:paraId="56207820" w14:textId="77777777" w:rsidR="0089699C" w:rsidRDefault="0089699C" w:rsidP="00CB06B8">
      <w:r>
        <w:object w:dxaOrig="10981" w:dyaOrig="15438" w14:anchorId="066A14F6">
          <v:shape id="_x0000_i1028" type="#_x0000_t75" style="width:450.1pt;height:632.8pt" o:ole="">
            <v:imagedata r:id="rId21" o:title=""/>
          </v:shape>
          <o:OLEObject Type="Embed" ProgID="Visio.Drawing.11" ShapeID="_x0000_i1028" DrawAspect="Content" ObjectID="_1284124553" r:id="rId22"/>
        </w:object>
      </w:r>
    </w:p>
    <w:p w14:paraId="36AD5571" w14:textId="77777777" w:rsidR="0089699C" w:rsidRPr="00F42CE1" w:rsidRDefault="0089699C" w:rsidP="003B2302">
      <w:pPr>
        <w:pStyle w:val="Figure"/>
        <w:jc w:val="left"/>
      </w:pPr>
      <w:bookmarkStart w:id="40" w:name="_Toc336420062"/>
      <w:r w:rsidRPr="00F42CE1">
        <w:rPr>
          <w:i w:val="0"/>
          <w:iCs w:val="0"/>
        </w:rPr>
        <w:t>Example setup for AIS-LSS Service Area using the AIS Sector concept</w:t>
      </w:r>
      <w:bookmarkEnd w:id="40"/>
    </w:p>
    <w:p w14:paraId="32B3A685" w14:textId="77777777" w:rsidR="0089699C" w:rsidRPr="00FB5D1A" w:rsidRDefault="0089699C" w:rsidP="003B2302">
      <w:pPr>
        <w:ind w:left="720"/>
        <w:rPr>
          <w:sz w:val="20"/>
          <w:szCs w:val="20"/>
        </w:rPr>
      </w:pPr>
      <w:r w:rsidRPr="00FB5D1A">
        <w:rPr>
          <w:sz w:val="20"/>
          <w:szCs w:val="20"/>
        </w:rPr>
        <w:t>Note 1: For reasons of simplicity the AIS Sector Coverage areas are not shown.</w:t>
      </w:r>
    </w:p>
    <w:p w14:paraId="31080752" w14:textId="77777777" w:rsidR="0089699C" w:rsidRPr="00FB5D1A" w:rsidRDefault="0089699C" w:rsidP="003B2302">
      <w:pPr>
        <w:ind w:left="720"/>
        <w:rPr>
          <w:sz w:val="20"/>
          <w:szCs w:val="20"/>
        </w:rPr>
      </w:pPr>
      <w:r w:rsidRPr="00FB5D1A">
        <w:rPr>
          <w:sz w:val="20"/>
          <w:szCs w:val="20"/>
        </w:rPr>
        <w:t xml:space="preserve">Note 2: The example shows the situation for a Basic AIS Service configured for the </w:t>
      </w:r>
      <w:r>
        <w:rPr>
          <w:sz w:val="20"/>
          <w:szCs w:val="20"/>
        </w:rPr>
        <w:t>AIS-LSS</w:t>
      </w:r>
      <w:r w:rsidRPr="00FB5D1A">
        <w:rPr>
          <w:sz w:val="20"/>
          <w:szCs w:val="20"/>
        </w:rPr>
        <w:t xml:space="preserve">, which both employs Rx- and </w:t>
      </w:r>
      <w:proofErr w:type="spellStart"/>
      <w:r w:rsidRPr="00FB5D1A">
        <w:rPr>
          <w:sz w:val="20"/>
          <w:szCs w:val="20"/>
        </w:rPr>
        <w:t>Tx</w:t>
      </w:r>
      <w:proofErr w:type="spellEnd"/>
      <w:r w:rsidRPr="00FB5D1A">
        <w:rPr>
          <w:sz w:val="20"/>
          <w:szCs w:val="20"/>
        </w:rPr>
        <w:t>-functionalities.</w:t>
      </w:r>
    </w:p>
    <w:p w14:paraId="1C0DA7D0" w14:textId="77777777" w:rsidR="0089699C" w:rsidRPr="00666C05" w:rsidRDefault="0089699C" w:rsidP="00CB06B8">
      <w:pPr>
        <w:rPr>
          <w:b/>
          <w:bCs/>
          <w:u w:val="single"/>
        </w:rPr>
      </w:pPr>
      <w:r>
        <w:rPr>
          <w:b/>
          <w:bCs/>
          <w:u w:val="single"/>
        </w:rPr>
        <w:br w:type="page"/>
      </w:r>
    </w:p>
    <w:p w14:paraId="52EB93EE" w14:textId="77777777" w:rsidR="0089699C" w:rsidRDefault="0089699C" w:rsidP="00CB06B8">
      <w:r>
        <w:t>The following sections use the above definitions, statements and recommendations to achieve the desired coverage in a high VDL load area. The options introduced above are combined to those ends.</w:t>
      </w:r>
    </w:p>
    <w:p w14:paraId="3296E23C" w14:textId="77777777" w:rsidR="0089699C" w:rsidRDefault="0089699C" w:rsidP="00CB06B8">
      <w:pPr>
        <w:pStyle w:val="Heading2"/>
        <w:keepNext/>
        <w:tabs>
          <w:tab w:val="clear" w:pos="851"/>
          <w:tab w:val="num" w:pos="576"/>
        </w:tabs>
        <w:spacing w:after="60"/>
        <w:ind w:left="576" w:hanging="576"/>
      </w:pPr>
      <w:bookmarkStart w:id="41" w:name="_Toc304976423"/>
      <w:bookmarkStart w:id="42" w:name="_Toc336416351"/>
      <w:r>
        <w:rPr>
          <w:b w:val="0"/>
          <w:bCs w:val="0"/>
        </w:rPr>
        <w:t>Garbling mitigation using dual coverage and AIS Sectors</w:t>
      </w:r>
      <w:bookmarkEnd w:id="41"/>
      <w:bookmarkEnd w:id="42"/>
    </w:p>
    <w:p w14:paraId="6171EA4B" w14:textId="77777777" w:rsidR="0089699C" w:rsidRDefault="0089699C" w:rsidP="00CB06B8">
      <w:r w:rsidRPr="005F09B1">
        <w:t xml:space="preserve">Garbling mitigation </w:t>
      </w:r>
      <w:r w:rsidRPr="003B2302">
        <w:t>for the receiving side</w:t>
      </w:r>
      <w:r>
        <w:rPr>
          <w:b/>
          <w:bCs/>
          <w:i/>
          <w:iCs/>
        </w:rPr>
        <w:t xml:space="preserve"> </w:t>
      </w:r>
      <w:r w:rsidRPr="005F09B1">
        <w:t>can be achieved for the shore-based AIS Service</w:t>
      </w:r>
      <w:r>
        <w:t xml:space="preserve"> by using dual coverage of the same coverage area </w:t>
      </w:r>
      <w:r w:rsidRPr="003B2302">
        <w:t>from different angles of perspective</w:t>
      </w:r>
      <w:r>
        <w:t xml:space="preserve">, ideally from opposing angles (180°) of insight into the coverage area under consideration. </w:t>
      </w:r>
    </w:p>
    <w:p w14:paraId="6A36188F" w14:textId="77777777" w:rsidR="0089699C" w:rsidRDefault="0089699C" w:rsidP="00CB06B8"/>
    <w:p w14:paraId="38591392" w14:textId="77777777" w:rsidR="0089699C" w:rsidRDefault="0089699C" w:rsidP="00CB06B8">
      <w:pPr>
        <w:rPr>
          <w:lang w:val="en-US"/>
        </w:rPr>
      </w:pPr>
      <w:r>
        <w:t xml:space="preserve">In order to achieve the </w:t>
      </w:r>
      <w:r w:rsidRPr="003B2302">
        <w:t>best</w:t>
      </w:r>
      <w:r w:rsidRPr="00591512">
        <w:rPr>
          <w:i/>
          <w:iCs/>
        </w:rPr>
        <w:t xml:space="preserve"> </w:t>
      </w:r>
      <w:r w:rsidRPr="003B2302">
        <w:t>garbling mitigation</w:t>
      </w:r>
      <w:r>
        <w:t xml:space="preserve"> – garbling is an indication of relatively high AIS VDL traffic load – the two AIS fixed stations involved should use </w:t>
      </w:r>
      <w:r w:rsidRPr="003B2302">
        <w:t>directional antennas</w:t>
      </w:r>
      <w:r>
        <w:t xml:space="preserve"> at </w:t>
      </w:r>
      <w:r w:rsidRPr="003B2302">
        <w:t>lowest possible antenna heights</w:t>
      </w:r>
      <w:r>
        <w:t>.</w:t>
      </w:r>
    </w:p>
    <w:p w14:paraId="4C5097EA" w14:textId="77777777" w:rsidR="0089699C" w:rsidRDefault="0089699C" w:rsidP="00CB06B8">
      <w:pPr>
        <w:pStyle w:val="Heading2"/>
        <w:keepNext/>
        <w:tabs>
          <w:tab w:val="clear" w:pos="851"/>
          <w:tab w:val="num" w:pos="576"/>
        </w:tabs>
        <w:spacing w:after="60"/>
        <w:ind w:left="576" w:hanging="576"/>
      </w:pPr>
      <w:bookmarkStart w:id="43" w:name="_Toc304976424"/>
      <w:bookmarkStart w:id="44" w:name="_Toc336416352"/>
      <w:r>
        <w:rPr>
          <w:b w:val="0"/>
          <w:bCs w:val="0"/>
        </w:rPr>
        <w:t>AIS-PSS site planning for AIS VDL loading-friendly transmissions</w:t>
      </w:r>
      <w:bookmarkEnd w:id="43"/>
      <w:bookmarkEnd w:id="44"/>
    </w:p>
    <w:p w14:paraId="4AE0B79C" w14:textId="77777777" w:rsidR="0089699C" w:rsidRPr="00C041DD" w:rsidRDefault="0089699C" w:rsidP="00CB06B8">
      <w:r w:rsidRPr="00C041DD">
        <w:t>This section addresses some AIS-PSS site planning issues for AIS VDL loading-friendly transmissions. It should be noted, that there is a correlation between the following considerations and the FATDMA further detailed in Appendix 14.</w:t>
      </w:r>
    </w:p>
    <w:p w14:paraId="29F0C014" w14:textId="77777777" w:rsidR="0089699C" w:rsidRDefault="0089699C" w:rsidP="00CB06B8">
      <w:pPr>
        <w:pStyle w:val="Heading3"/>
        <w:tabs>
          <w:tab w:val="clear" w:pos="992"/>
          <w:tab w:val="num" w:pos="720"/>
        </w:tabs>
        <w:spacing w:after="60"/>
        <w:ind w:left="720" w:hanging="720"/>
      </w:pPr>
      <w:bookmarkStart w:id="45" w:name="_Toc336416353"/>
      <w:r>
        <w:t>Use of AIS sectors with low antenna heights</w:t>
      </w:r>
      <w:bookmarkEnd w:id="45"/>
    </w:p>
    <w:p w14:paraId="14058208" w14:textId="77777777" w:rsidR="0089699C" w:rsidRPr="00C041DD" w:rsidRDefault="0089699C" w:rsidP="00CB06B8">
      <w:pPr>
        <w:rPr>
          <w:lang w:val="en-US"/>
        </w:rPr>
      </w:pPr>
      <w:r w:rsidRPr="00C041DD">
        <w:rPr>
          <w:lang w:val="en-US"/>
        </w:rPr>
        <w:t xml:space="preserve">In coverage areas with relatively high AIS VDL channel loading anticipated, the transmit coverage area of any individual AIS-PSS, i.e. the Transmit-AIS-PCU Coverage Area of that AIS-PSS, should be limited to that coverage area where the transmissions are really only relevant. </w:t>
      </w:r>
    </w:p>
    <w:p w14:paraId="325A1A50" w14:textId="77777777" w:rsidR="0089699C" w:rsidRPr="00C041DD" w:rsidRDefault="0089699C" w:rsidP="00CB06B8">
      <w:pPr>
        <w:rPr>
          <w:lang w:val="en-US"/>
        </w:rPr>
      </w:pPr>
    </w:p>
    <w:p w14:paraId="45B04BC0" w14:textId="77777777" w:rsidR="0089699C" w:rsidRPr="00C041DD" w:rsidRDefault="0089699C" w:rsidP="00CB06B8">
      <w:pPr>
        <w:rPr>
          <w:lang w:val="en-US"/>
        </w:rPr>
      </w:pPr>
      <w:r w:rsidRPr="00C041DD">
        <w:rPr>
          <w:lang w:val="en-US"/>
        </w:rPr>
        <w:t>This recommendation holds true regarding the range (influenced by antenna height and antenna gain) and lateral angle (can be influenced by using directional antenna)</w:t>
      </w:r>
      <w:proofErr w:type="gramStart"/>
      <w:r w:rsidRPr="00C041DD">
        <w:rPr>
          <w:lang w:val="en-US"/>
        </w:rPr>
        <w:t xml:space="preserve">. </w:t>
      </w:r>
      <w:proofErr w:type="gramEnd"/>
      <w:r w:rsidRPr="00C041DD">
        <w:rPr>
          <w:lang w:val="en-US"/>
        </w:rPr>
        <w:t xml:space="preserve">Since directional antennas introduce some antenna gain, there is trade-off between the two options. </w:t>
      </w:r>
    </w:p>
    <w:p w14:paraId="1756D2AE" w14:textId="77777777" w:rsidR="0089699C" w:rsidRPr="00C041DD" w:rsidRDefault="0089699C" w:rsidP="00CB06B8">
      <w:pPr>
        <w:rPr>
          <w:lang w:val="en-US"/>
        </w:rPr>
      </w:pPr>
    </w:p>
    <w:p w14:paraId="78DD0D16" w14:textId="77777777" w:rsidR="0089699C" w:rsidRPr="00C041DD" w:rsidRDefault="0089699C" w:rsidP="00CB06B8">
      <w:pPr>
        <w:rPr>
          <w:lang w:val="en-US"/>
        </w:rPr>
      </w:pPr>
      <w:r w:rsidRPr="00C041DD">
        <w:rPr>
          <w:lang w:val="en-US"/>
        </w:rPr>
        <w:t>Taking into account the relatively high sensitivity of the AIS stations, this may lead to directional antennas with relatively narrow-lobed antenna sectors (e.g. 60° degree or even narrower antenna lobe) installed at relatively low heights.</w:t>
      </w:r>
    </w:p>
    <w:p w14:paraId="534C07D1" w14:textId="77777777" w:rsidR="0089699C" w:rsidRDefault="0089699C" w:rsidP="00CB06B8">
      <w:pPr>
        <w:pStyle w:val="Heading3"/>
        <w:tabs>
          <w:tab w:val="clear" w:pos="992"/>
          <w:tab w:val="num" w:pos="720"/>
        </w:tabs>
        <w:spacing w:after="60"/>
        <w:ind w:left="720" w:hanging="720"/>
      </w:pPr>
      <w:bookmarkStart w:id="46" w:name="_Toc336416354"/>
      <w:r>
        <w:t>The pooling concept for confined coverage areas</w:t>
      </w:r>
      <w:bookmarkEnd w:id="46"/>
    </w:p>
    <w:p w14:paraId="26D4BC76" w14:textId="77777777" w:rsidR="0089699C" w:rsidRPr="00F11742" w:rsidRDefault="0089699C" w:rsidP="00C041DD">
      <w:r w:rsidRPr="00F11742">
        <w:t>The actual amount of time slots reserved by transmitting station(s) into the coverage area is of more interest than the actual number of time slots used by each station. To reduce the number of time-slots reserved, competent authorities can use pooling. The pooling concept involves different AIS-PSS around the coverage area that can use time slots in an alternating fashion while keeping constant the total actual amount of time slots reserved. For the pooling concept, the actual locations of the AIS-PSS do not matter. Hence, the global FATDMA plan introduced in Appendix 14 can be area oriented.</w:t>
      </w:r>
    </w:p>
    <w:p w14:paraId="4A4EC50C" w14:textId="77777777" w:rsidR="0089699C" w:rsidRPr="00C041DD" w:rsidRDefault="0089699C" w:rsidP="00CB06B8">
      <w:pPr>
        <w:rPr>
          <w:lang w:val="en-US"/>
        </w:rPr>
      </w:pPr>
    </w:p>
    <w:p w14:paraId="4AEA3074" w14:textId="77777777" w:rsidR="0089699C" w:rsidRPr="00C041DD" w:rsidRDefault="0089699C" w:rsidP="00CB06B8">
      <w:pPr>
        <w:rPr>
          <w:lang w:val="en-US"/>
        </w:rPr>
      </w:pPr>
      <w:r w:rsidRPr="00C041DD">
        <w:rPr>
          <w:lang w:val="en-US"/>
        </w:rPr>
        <w:t>The pooling concept provides a large degree of local flexibility regarding time slot usage for shore-based transmissions, while not overstepping the boundaries set by the global FATDMA planning.</w:t>
      </w:r>
    </w:p>
    <w:p w14:paraId="1551BCD7" w14:textId="77777777" w:rsidR="0089699C" w:rsidRDefault="0089699C" w:rsidP="00C041DD">
      <w:pPr>
        <w:pStyle w:val="Heading1"/>
        <w:tabs>
          <w:tab w:val="clear" w:pos="567"/>
          <w:tab w:val="num" w:pos="432"/>
        </w:tabs>
        <w:spacing w:after="60"/>
        <w:ind w:left="432" w:hanging="432"/>
      </w:pPr>
      <w:bookmarkStart w:id="47" w:name="_Toc336416355"/>
      <w:bookmarkStart w:id="48" w:name="_Toc304976426"/>
      <w:r>
        <w:t>Location options of the AIS-PCU functionality</w:t>
      </w:r>
      <w:bookmarkEnd w:id="47"/>
      <w:r>
        <w:t xml:space="preserve"> </w:t>
      </w:r>
    </w:p>
    <w:p w14:paraId="7BC650C1" w14:textId="77777777" w:rsidR="0089699C" w:rsidRPr="009D4C89" w:rsidRDefault="0089699C" w:rsidP="00C041DD">
      <w:pPr>
        <w:pStyle w:val="Heading2"/>
        <w:keepNext/>
        <w:tabs>
          <w:tab w:val="clear" w:pos="851"/>
          <w:tab w:val="num" w:pos="576"/>
        </w:tabs>
        <w:spacing w:after="60"/>
        <w:ind w:left="576" w:hanging="576"/>
      </w:pPr>
      <w:bookmarkStart w:id="49" w:name="_Toc336416356"/>
      <w:r>
        <w:t>Remote site location vs. node-site location of the AIS-PCU</w:t>
      </w:r>
      <w:bookmarkEnd w:id="49"/>
    </w:p>
    <w:p w14:paraId="0214F55A" w14:textId="77777777" w:rsidR="0089699C" w:rsidRPr="00F11742" w:rsidRDefault="0089699C" w:rsidP="00C041DD">
      <w:pPr>
        <w:rPr>
          <w:lang w:val="en-US"/>
        </w:rPr>
      </w:pPr>
      <w:r w:rsidRPr="00F11742">
        <w:rPr>
          <w:lang w:val="en-US"/>
        </w:rPr>
        <w:t>The location of the AIS-PCU functionality is one configuration parameter of the AIS Service</w:t>
      </w:r>
      <w:proofErr w:type="gramStart"/>
      <w:r w:rsidRPr="00F11742">
        <w:rPr>
          <w:lang w:val="en-US"/>
        </w:rPr>
        <w:t xml:space="preserve">. </w:t>
      </w:r>
      <w:proofErr w:type="gramEnd"/>
      <w:r w:rsidRPr="00F11742">
        <w:rPr>
          <w:lang w:val="en-US"/>
        </w:rPr>
        <w:t xml:space="preserve">The options are: AIS-PCU at </w:t>
      </w:r>
      <w:r>
        <w:rPr>
          <w:lang w:val="en-US"/>
        </w:rPr>
        <w:t xml:space="preserve">an </w:t>
      </w:r>
      <w:r w:rsidRPr="00F11742">
        <w:rPr>
          <w:lang w:val="en-US"/>
        </w:rPr>
        <w:t xml:space="preserve">AIS-PSS and </w:t>
      </w:r>
      <w:proofErr w:type="gramStart"/>
      <w:r>
        <w:rPr>
          <w:lang w:val="en-US"/>
        </w:rPr>
        <w:t>a</w:t>
      </w:r>
      <w:proofErr w:type="gramEnd"/>
      <w:r>
        <w:rPr>
          <w:lang w:val="en-US"/>
        </w:rPr>
        <w:t xml:space="preserve"> </w:t>
      </w:r>
      <w:r w:rsidRPr="00F11742">
        <w:rPr>
          <w:lang w:val="en-US"/>
        </w:rPr>
        <w:t>AIS-PCU at Node Site. Both configurations have specific advantages and consequential requirements, both of which depend on the geographical conditions and topological setup of the AIS Service under consideration</w:t>
      </w:r>
      <w:proofErr w:type="gramStart"/>
      <w:r w:rsidRPr="00F11742">
        <w:rPr>
          <w:lang w:val="en-US"/>
        </w:rPr>
        <w:t xml:space="preserve">. </w:t>
      </w:r>
      <w:proofErr w:type="gramEnd"/>
      <w:r w:rsidRPr="00F11742">
        <w:rPr>
          <w:lang w:val="en-US"/>
        </w:rPr>
        <w:t xml:space="preserve">This </w:t>
      </w:r>
      <w:r w:rsidRPr="00F11742">
        <w:rPr>
          <w:lang w:val="en-US"/>
        </w:rPr>
        <w:lastRenderedPageBreak/>
        <w:t>chapter will introduce the node-site location by contrasting it with the remote site location</w:t>
      </w:r>
      <w:proofErr w:type="gramStart"/>
      <w:r w:rsidRPr="00F11742">
        <w:rPr>
          <w:lang w:val="en-US"/>
        </w:rPr>
        <w:t xml:space="preserve">. </w:t>
      </w:r>
      <w:proofErr w:type="gramEnd"/>
      <w:r w:rsidRPr="00F11742">
        <w:rPr>
          <w:lang w:val="en-US"/>
        </w:rPr>
        <w:t xml:space="preserve">Figure 5 shows the remote site and Figure 6 shows the node-site location in comparison. </w:t>
      </w:r>
    </w:p>
    <w:p w14:paraId="79152D46" w14:textId="77777777" w:rsidR="0089699C" w:rsidRPr="00F11742" w:rsidRDefault="0089699C" w:rsidP="00C041DD">
      <w:pPr>
        <w:rPr>
          <w:lang w:val="en-US"/>
        </w:rPr>
      </w:pPr>
    </w:p>
    <w:p w14:paraId="3C76BD62" w14:textId="77777777" w:rsidR="0089699C" w:rsidRPr="00F11742" w:rsidRDefault="0089699C" w:rsidP="00C041DD">
      <w:pPr>
        <w:rPr>
          <w:lang w:val="en-US"/>
        </w:rPr>
      </w:pPr>
      <w:r w:rsidRPr="00F11742">
        <w:rPr>
          <w:lang w:val="en-US"/>
        </w:rPr>
        <w:t>Regarding Figures 5 and 6 please note the following: For simplicity’s sake, there is only one Node shown</w:t>
      </w:r>
      <w:proofErr w:type="gramStart"/>
      <w:r w:rsidRPr="00F11742">
        <w:rPr>
          <w:lang w:val="en-US"/>
        </w:rPr>
        <w:t xml:space="preserve">. </w:t>
      </w:r>
      <w:proofErr w:type="gramEnd"/>
      <w:r w:rsidRPr="00F11742">
        <w:rPr>
          <w:lang w:val="en-US"/>
        </w:rPr>
        <w:t xml:space="preserve">Also, only one Remote Site is shown. </w:t>
      </w:r>
    </w:p>
    <w:p w14:paraId="324C392F" w14:textId="77777777" w:rsidR="0089699C" w:rsidRPr="00F11742" w:rsidRDefault="0089699C" w:rsidP="00C041DD">
      <w:pPr>
        <w:rPr>
          <w:lang w:val="en-US"/>
        </w:rPr>
      </w:pPr>
    </w:p>
    <w:p w14:paraId="313A9F16" w14:textId="77777777" w:rsidR="0089699C" w:rsidRPr="00F11742" w:rsidRDefault="0089699C" w:rsidP="00C041DD">
      <w:pPr>
        <w:rPr>
          <w:lang w:val="en-US"/>
        </w:rPr>
      </w:pPr>
      <w:r w:rsidRPr="00F11742">
        <w:rPr>
          <w:lang w:val="en-US"/>
        </w:rPr>
        <w:t>The differences between the two different location configurations as shown in Figures 5 and 6 may appear small</w:t>
      </w:r>
      <w:proofErr w:type="gramStart"/>
      <w:r w:rsidRPr="00F11742">
        <w:rPr>
          <w:lang w:val="en-US"/>
        </w:rPr>
        <w:t xml:space="preserve">. </w:t>
      </w:r>
      <w:proofErr w:type="gramEnd"/>
      <w:r w:rsidRPr="00F11742">
        <w:rPr>
          <w:lang w:val="en-US"/>
        </w:rPr>
        <w:t xml:space="preserve">The main difference between the Figures 5 and 6 are the </w:t>
      </w:r>
    </w:p>
    <w:p w14:paraId="30F5CEC2" w14:textId="77777777" w:rsidR="0089699C" w:rsidRPr="00F11742" w:rsidRDefault="0089699C" w:rsidP="00347AE7">
      <w:pPr>
        <w:numPr>
          <w:ilvl w:val="0"/>
          <w:numId w:val="24"/>
        </w:numPr>
        <w:rPr>
          <w:lang w:val="en-US"/>
        </w:rPr>
      </w:pPr>
      <w:r>
        <w:rPr>
          <w:lang w:val="en-US"/>
        </w:rPr>
        <w:t>F</w:t>
      </w:r>
      <w:r w:rsidRPr="00F11742">
        <w:rPr>
          <w:lang w:val="en-US"/>
        </w:rPr>
        <w:t>unctional site location of the AIS-PCU and therefore the housing requirements for different sites;</w:t>
      </w:r>
    </w:p>
    <w:p w14:paraId="6109B20E" w14:textId="77777777" w:rsidR="0089699C" w:rsidRPr="00F11742" w:rsidRDefault="0089699C" w:rsidP="00347AE7">
      <w:pPr>
        <w:numPr>
          <w:ilvl w:val="0"/>
          <w:numId w:val="24"/>
        </w:numPr>
        <w:rPr>
          <w:lang w:val="en-US"/>
        </w:rPr>
      </w:pPr>
      <w:r>
        <w:rPr>
          <w:lang w:val="en-US"/>
        </w:rPr>
        <w:t>T</w:t>
      </w:r>
      <w:r w:rsidRPr="00F11742">
        <w:rPr>
          <w:lang w:val="en-US"/>
        </w:rPr>
        <w:t xml:space="preserve">ransformation of local data exchange/control capabilities between AIS-PCU and AIS Fixed Stations (remote site location configuration) to remote data exchange/control capabilities between AIS-PCU and AIS Fixed Stations (node-site location configuration); </w:t>
      </w:r>
    </w:p>
    <w:p w14:paraId="4C00AB29" w14:textId="77777777" w:rsidR="0089699C" w:rsidRPr="00F11742" w:rsidRDefault="0089699C" w:rsidP="00347AE7">
      <w:pPr>
        <w:numPr>
          <w:ilvl w:val="0"/>
          <w:numId w:val="24"/>
        </w:numPr>
        <w:rPr>
          <w:lang w:val="en-US"/>
        </w:rPr>
      </w:pPr>
      <w:r>
        <w:rPr>
          <w:lang w:val="en-US"/>
        </w:rPr>
        <w:t>C</w:t>
      </w:r>
      <w:r w:rsidRPr="00F11742">
        <w:rPr>
          <w:lang w:val="en-US"/>
        </w:rPr>
        <w:t>ontrol range/responsibility of the AIS-PCU for either only the locally installed AIS Fixed Stations in the locally configured AIS Sectors (remote site location configuration) vs. all AIS Fixed Stations in all Remote Sites connected to the AIS-PCU by the appropriate functional links (node-site location configuration);</w:t>
      </w:r>
    </w:p>
    <w:p w14:paraId="50B32932" w14:textId="77777777" w:rsidR="0089699C" w:rsidRPr="00F11742" w:rsidRDefault="0089699C" w:rsidP="00347AE7">
      <w:pPr>
        <w:numPr>
          <w:ilvl w:val="0"/>
          <w:numId w:val="24"/>
        </w:numPr>
        <w:rPr>
          <w:lang w:val="en-US"/>
        </w:rPr>
      </w:pPr>
      <w:r>
        <w:rPr>
          <w:lang w:val="en-US"/>
        </w:rPr>
        <w:t>P</w:t>
      </w:r>
      <w:r w:rsidRPr="00F11742">
        <w:rPr>
          <w:lang w:val="en-US"/>
        </w:rPr>
        <w:t xml:space="preserve">ermissible modes of operation for the AIS Fixed Stations due to time latency considerations by introduction of the remote functional connection: With the node-site location of the AIS-PCU, only AIS Fixed Stations operating in Independent Mode can be used, while the on-site location with the AIS-PCU at the Remote Site would still allow for a choice between the AIS Fixed Station in Dependent and Independent Mode. </w:t>
      </w:r>
    </w:p>
    <w:p w14:paraId="04405330" w14:textId="77777777" w:rsidR="0089699C" w:rsidRPr="00F11742" w:rsidRDefault="0089699C" w:rsidP="00C041DD">
      <w:pPr>
        <w:ind w:left="60"/>
        <w:rPr>
          <w:lang w:val="en-US"/>
        </w:rPr>
      </w:pPr>
    </w:p>
    <w:p w14:paraId="32C3FAC1" w14:textId="77777777" w:rsidR="0089699C" w:rsidRDefault="0089699C" w:rsidP="00CB06B8">
      <w:pPr>
        <w:ind w:left="60"/>
        <w:rPr>
          <w:lang w:val="en-US"/>
        </w:rPr>
        <w:sectPr w:rsidR="0089699C">
          <w:pgSz w:w="11909" w:h="16834"/>
          <w:pgMar w:top="1138" w:right="1411" w:bottom="1411" w:left="1411" w:header="706" w:footer="706" w:gutter="0"/>
          <w:cols w:space="708"/>
          <w:docGrid w:linePitch="360"/>
        </w:sectPr>
      </w:pPr>
      <w:r>
        <w:rPr>
          <w:lang w:val="en-US"/>
        </w:rPr>
        <w:t>From the above list it follows</w:t>
      </w:r>
      <w:r w:rsidRPr="00F11742">
        <w:rPr>
          <w:lang w:val="en-US"/>
        </w:rPr>
        <w:t xml:space="preserve"> that the bearing of the two different location configurations on the design of the AIS</w:t>
      </w:r>
      <w:r>
        <w:rPr>
          <w:lang w:val="en-US"/>
        </w:rPr>
        <w:t xml:space="preserve"> Service of an administration are more significant than they</w:t>
      </w:r>
      <w:r w:rsidRPr="00F11742">
        <w:rPr>
          <w:lang w:val="en-US"/>
        </w:rPr>
        <w:t xml:space="preserve"> appear to be from the Figures 5 and 6</w:t>
      </w:r>
      <w:proofErr w:type="gramStart"/>
      <w:r w:rsidRPr="00F11742">
        <w:rPr>
          <w:lang w:val="en-US"/>
        </w:rPr>
        <w:t xml:space="preserve">. </w:t>
      </w:r>
      <w:proofErr w:type="gramEnd"/>
      <w:r w:rsidRPr="00F11742">
        <w:rPr>
          <w:lang w:val="en-US"/>
        </w:rPr>
        <w:t>Hence, the following introduction into the different modes of operation of the AIS Fixed Station is needed to eventually assess the advantages of either location configuration.</w:t>
      </w:r>
      <w:bookmarkEnd w:id="48"/>
    </w:p>
    <w:p w14:paraId="23779F4C" w14:textId="77777777" w:rsidR="0089699C" w:rsidRDefault="0089699C" w:rsidP="00CB06B8">
      <w:r>
        <w:object w:dxaOrig="16118" w:dyaOrig="8720" w14:anchorId="2EB2D884">
          <v:shape id="_x0000_i1029" type="#_x0000_t75" style="width:700.9pt;height:379.1pt" o:ole="">
            <v:imagedata r:id="rId23" o:title=""/>
          </v:shape>
          <o:OLEObject Type="Embed" ProgID="Visio.Drawing.11" ShapeID="_x0000_i1029" DrawAspect="Content" ObjectID="_1284124554" r:id="rId24"/>
        </w:object>
      </w:r>
    </w:p>
    <w:p w14:paraId="3F26F0A4" w14:textId="77777777" w:rsidR="0089699C" w:rsidRDefault="0089699C" w:rsidP="00237A88">
      <w:pPr>
        <w:pStyle w:val="Figure"/>
        <w:rPr>
          <w:lang w:val="en-US"/>
        </w:rPr>
      </w:pPr>
      <w:bookmarkStart w:id="50" w:name="_Toc336420063"/>
      <w:r>
        <w:rPr>
          <w:i w:val="0"/>
          <w:iCs w:val="0"/>
          <w:lang w:val="en-US"/>
        </w:rPr>
        <w:t>Remote Site Location</w:t>
      </w:r>
      <w:r w:rsidRPr="00225E42">
        <w:rPr>
          <w:i w:val="0"/>
          <w:iCs w:val="0"/>
          <w:lang w:val="en-US"/>
        </w:rPr>
        <w:t xml:space="preserve"> configuration; </w:t>
      </w:r>
      <w:r>
        <w:rPr>
          <w:i w:val="0"/>
          <w:iCs w:val="0"/>
          <w:lang w:val="en-US"/>
        </w:rPr>
        <w:t>AIS-PCU</w:t>
      </w:r>
      <w:r w:rsidRPr="00225E42">
        <w:rPr>
          <w:i w:val="0"/>
          <w:iCs w:val="0"/>
          <w:lang w:val="en-US"/>
        </w:rPr>
        <w:t xml:space="preserve"> at the </w:t>
      </w:r>
      <w:r>
        <w:rPr>
          <w:i w:val="0"/>
          <w:iCs w:val="0"/>
          <w:lang w:val="en-US"/>
        </w:rPr>
        <w:t>AIS Physical</w:t>
      </w:r>
      <w:r w:rsidRPr="00225E42">
        <w:rPr>
          <w:i w:val="0"/>
          <w:iCs w:val="0"/>
          <w:lang w:val="en-US"/>
        </w:rPr>
        <w:t xml:space="preserve"> Shore Site</w:t>
      </w:r>
      <w:bookmarkEnd w:id="50"/>
    </w:p>
    <w:p w14:paraId="53EA88BC" w14:textId="77777777" w:rsidR="0089699C" w:rsidRDefault="0089699C" w:rsidP="00CB06B8">
      <w:pPr>
        <w:rPr>
          <w:highlight w:val="yellow"/>
          <w:lang w:val="en-US"/>
        </w:rPr>
      </w:pPr>
    </w:p>
    <w:p w14:paraId="678C873C" w14:textId="77777777" w:rsidR="0089699C" w:rsidRPr="00225E42" w:rsidRDefault="0089699C" w:rsidP="00CB06B8">
      <w:pPr>
        <w:rPr>
          <w:b/>
          <w:bCs/>
          <w:u w:val="single"/>
          <w:lang w:val="en-US"/>
        </w:rPr>
      </w:pPr>
    </w:p>
    <w:p w14:paraId="152CFB11" w14:textId="77777777" w:rsidR="0089699C" w:rsidRDefault="0089699C" w:rsidP="00237A88">
      <w:pPr>
        <w:pStyle w:val="Figure"/>
        <w:numPr>
          <w:ilvl w:val="0"/>
          <w:numId w:val="0"/>
        </w:numPr>
        <w:ind w:left="1134"/>
        <w:jc w:val="left"/>
        <w:rPr>
          <w:lang w:val="en-US"/>
        </w:rPr>
      </w:pPr>
    </w:p>
    <w:p w14:paraId="79A86EB9" w14:textId="77777777" w:rsidR="0089699C" w:rsidRDefault="0089699C" w:rsidP="00CB06B8">
      <w:r>
        <w:object w:dxaOrig="16118" w:dyaOrig="8720" w14:anchorId="1E290DCE">
          <v:shape id="_x0000_i1030" type="#_x0000_t75" style="width:700.9pt;height:379.1pt" o:ole="">
            <v:imagedata r:id="rId25" o:title=""/>
          </v:shape>
          <o:OLEObject Type="Embed" ProgID="Visio.Drawing.11" ShapeID="_x0000_i1030" DrawAspect="Content" ObjectID="_1284124555" r:id="rId26"/>
        </w:object>
      </w:r>
    </w:p>
    <w:p w14:paraId="4DACAE36" w14:textId="77777777" w:rsidR="0089699C" w:rsidRDefault="0089699C" w:rsidP="00237A88">
      <w:pPr>
        <w:pStyle w:val="Figure"/>
        <w:rPr>
          <w:lang w:val="en-US"/>
        </w:rPr>
      </w:pPr>
      <w:bookmarkStart w:id="51" w:name="_Toc336420064"/>
      <w:r>
        <w:rPr>
          <w:lang w:val="en-US"/>
        </w:rPr>
        <w:t>Node Site Location</w:t>
      </w:r>
      <w:r w:rsidRPr="00225E42">
        <w:rPr>
          <w:lang w:val="en-US"/>
        </w:rPr>
        <w:t xml:space="preserve"> configuration; </w:t>
      </w:r>
      <w:r>
        <w:rPr>
          <w:lang w:val="en-US"/>
        </w:rPr>
        <w:t>AIS-PCU</w:t>
      </w:r>
      <w:r w:rsidRPr="00225E42">
        <w:rPr>
          <w:lang w:val="en-US"/>
        </w:rPr>
        <w:t xml:space="preserve"> at the </w:t>
      </w:r>
      <w:r>
        <w:rPr>
          <w:lang w:val="en-US"/>
        </w:rPr>
        <w:t>Node</w:t>
      </w:r>
      <w:r w:rsidRPr="00225E42">
        <w:rPr>
          <w:lang w:val="en-US"/>
        </w:rPr>
        <w:t xml:space="preserve"> Site</w:t>
      </w:r>
      <w:bookmarkEnd w:id="51"/>
    </w:p>
    <w:p w14:paraId="74A422F5" w14:textId="77777777" w:rsidR="0089699C" w:rsidRPr="00763B67" w:rsidRDefault="0089699C" w:rsidP="00CB06B8">
      <w:pPr>
        <w:rPr>
          <w:b/>
          <w:bCs/>
          <w:u w:val="single"/>
          <w:lang w:val="en-US"/>
        </w:rPr>
      </w:pPr>
    </w:p>
    <w:p w14:paraId="57DE0CEF" w14:textId="77777777" w:rsidR="0089699C" w:rsidRDefault="0089699C" w:rsidP="00CB06B8">
      <w:pPr>
        <w:rPr>
          <w:b/>
          <w:bCs/>
          <w:highlight w:val="yellow"/>
          <w:lang w:val="en-US"/>
        </w:rPr>
        <w:sectPr w:rsidR="0089699C">
          <w:pgSz w:w="16829" w:h="11904" w:orient="landscape"/>
          <w:pgMar w:top="1411" w:right="1411" w:bottom="1411" w:left="1138" w:header="706" w:footer="706" w:gutter="0"/>
          <w:cols w:space="708"/>
          <w:docGrid w:linePitch="360"/>
        </w:sectPr>
      </w:pPr>
    </w:p>
    <w:p w14:paraId="7CA31772" w14:textId="77777777" w:rsidR="0089699C" w:rsidRDefault="0089699C" w:rsidP="00CB06B8">
      <w:pPr>
        <w:pStyle w:val="Heading2"/>
        <w:keepNext/>
        <w:tabs>
          <w:tab w:val="clear" w:pos="851"/>
          <w:tab w:val="num" w:pos="576"/>
        </w:tabs>
        <w:spacing w:after="60"/>
        <w:ind w:left="576" w:hanging="576"/>
      </w:pPr>
      <w:bookmarkStart w:id="52" w:name="_Toc304976428"/>
      <w:bookmarkStart w:id="53" w:name="_Toc336416357"/>
      <w:r>
        <w:lastRenderedPageBreak/>
        <w:t>Dependent Mode vs. Independent Mode of AIS Base station</w:t>
      </w:r>
      <w:bookmarkEnd w:id="52"/>
      <w:bookmarkEnd w:id="53"/>
    </w:p>
    <w:p w14:paraId="17C75C77" w14:textId="77777777" w:rsidR="0089699C" w:rsidRDefault="0089699C" w:rsidP="00CB06B8">
      <w:pPr>
        <w:rPr>
          <w:lang w:val="en-US"/>
        </w:rPr>
      </w:pPr>
      <w:r>
        <w:rPr>
          <w:lang w:val="en-US"/>
        </w:rPr>
        <w:t>This section introduces the main features of both modes of operation of the AIS Base Station and their consequential requirements</w:t>
      </w:r>
      <w:proofErr w:type="gramStart"/>
      <w:r>
        <w:rPr>
          <w:lang w:val="en-US"/>
        </w:rPr>
        <w:t xml:space="preserve">. </w:t>
      </w:r>
      <w:proofErr w:type="gramEnd"/>
      <w:r>
        <w:rPr>
          <w:lang w:val="en-US"/>
        </w:rPr>
        <w:t xml:space="preserve">The advantages of both modes of operation are explained, and also the different fields of application are indicated. </w:t>
      </w:r>
    </w:p>
    <w:p w14:paraId="5632F202" w14:textId="77777777" w:rsidR="0089699C" w:rsidRDefault="0089699C" w:rsidP="00CB06B8">
      <w:pPr>
        <w:rPr>
          <w:lang w:val="en-US"/>
        </w:rPr>
      </w:pPr>
    </w:p>
    <w:p w14:paraId="7B7B1A14" w14:textId="77777777" w:rsidR="0089699C" w:rsidRPr="003524BF" w:rsidRDefault="0089699C" w:rsidP="00CB06B8">
      <w:pPr>
        <w:rPr>
          <w:lang w:val="en-US"/>
        </w:rPr>
      </w:pPr>
      <w:r w:rsidRPr="003524BF">
        <w:rPr>
          <w:lang w:val="en-US"/>
        </w:rPr>
        <w:t>Sources of VDL messages for transmission</w:t>
      </w:r>
    </w:p>
    <w:p w14:paraId="3CA46BEC" w14:textId="77777777" w:rsidR="0089699C" w:rsidRPr="003524BF" w:rsidRDefault="0089699C" w:rsidP="00CB06B8">
      <w:pPr>
        <w:rPr>
          <w:lang w:val="en-US"/>
        </w:rPr>
      </w:pPr>
      <w:r w:rsidRPr="003524BF">
        <w:rPr>
          <w:lang w:val="en-US"/>
        </w:rPr>
        <w:t>In order to transmit VDL messages, the Base Station may derive the messages to be transmitted</w:t>
      </w:r>
      <w:r>
        <w:rPr>
          <w:lang w:val="en-US"/>
        </w:rPr>
        <w:t xml:space="preserve"> </w:t>
      </w:r>
      <w:r w:rsidRPr="003524BF">
        <w:rPr>
          <w:lang w:val="en-US"/>
        </w:rPr>
        <w:t>from three sources:</w:t>
      </w:r>
    </w:p>
    <w:p w14:paraId="0ACD23EA" w14:textId="77777777" w:rsidR="0089699C" w:rsidRPr="003524BF" w:rsidRDefault="0089699C" w:rsidP="00347AE7">
      <w:pPr>
        <w:numPr>
          <w:ilvl w:val="0"/>
          <w:numId w:val="28"/>
        </w:numPr>
        <w:rPr>
          <w:lang w:val="en-US"/>
        </w:rPr>
      </w:pPr>
      <w:proofErr w:type="gramStart"/>
      <w:r w:rsidRPr="003524BF">
        <w:rPr>
          <w:lang w:val="en-US"/>
        </w:rPr>
        <w:t>generate</w:t>
      </w:r>
      <w:proofErr w:type="gramEnd"/>
      <w:r w:rsidRPr="003524BF">
        <w:rPr>
          <w:lang w:val="en-US"/>
        </w:rPr>
        <w:t xml:space="preserve"> and transmit VDL messages autonomously as per the configuration received via</w:t>
      </w:r>
      <w:r>
        <w:rPr>
          <w:lang w:val="en-US"/>
        </w:rPr>
        <w:t xml:space="preserve"> </w:t>
      </w:r>
      <w:r w:rsidRPr="003524BF">
        <w:rPr>
          <w:lang w:val="en-US"/>
        </w:rPr>
        <w:t>sentences;</w:t>
      </w:r>
    </w:p>
    <w:p w14:paraId="7AE7800D" w14:textId="77777777" w:rsidR="0089699C" w:rsidRPr="003524BF" w:rsidRDefault="0089699C" w:rsidP="00347AE7">
      <w:pPr>
        <w:numPr>
          <w:ilvl w:val="0"/>
          <w:numId w:val="28"/>
        </w:numPr>
        <w:rPr>
          <w:lang w:val="en-US"/>
        </w:rPr>
      </w:pPr>
      <w:proofErr w:type="gramStart"/>
      <w:r w:rsidRPr="003524BF">
        <w:rPr>
          <w:lang w:val="en-US"/>
        </w:rPr>
        <w:t>generate</w:t>
      </w:r>
      <w:proofErr w:type="gramEnd"/>
      <w:r w:rsidRPr="003524BF">
        <w:rPr>
          <w:lang w:val="en-US"/>
        </w:rPr>
        <w:t xml:space="preserve"> and transmit VDL messages automatically based on data input received via the</w:t>
      </w:r>
      <w:r>
        <w:rPr>
          <w:lang w:val="en-US"/>
        </w:rPr>
        <w:t xml:space="preserve"> </w:t>
      </w:r>
      <w:r w:rsidRPr="003524BF">
        <w:rPr>
          <w:lang w:val="en-US"/>
        </w:rPr>
        <w:t xml:space="preserve">PI, using different sentences </w:t>
      </w:r>
      <w:r>
        <w:rPr>
          <w:lang w:val="en-US"/>
        </w:rPr>
        <w:t>than</w:t>
      </w:r>
      <w:r w:rsidRPr="003524BF">
        <w:rPr>
          <w:lang w:val="en-US"/>
        </w:rPr>
        <w:t xml:space="preserve"> the VDM;</w:t>
      </w:r>
    </w:p>
    <w:p w14:paraId="1E286DD5" w14:textId="77777777" w:rsidR="0089699C" w:rsidRPr="003524BF" w:rsidRDefault="0089699C" w:rsidP="00347AE7">
      <w:pPr>
        <w:numPr>
          <w:ilvl w:val="0"/>
          <w:numId w:val="28"/>
        </w:numPr>
        <w:rPr>
          <w:lang w:val="en-US"/>
        </w:rPr>
      </w:pPr>
      <w:proofErr w:type="gramStart"/>
      <w:r w:rsidRPr="003524BF">
        <w:rPr>
          <w:lang w:val="en-US"/>
        </w:rPr>
        <w:t>transmit</w:t>
      </w:r>
      <w:proofErr w:type="gramEnd"/>
      <w:r w:rsidRPr="003524BF">
        <w:rPr>
          <w:lang w:val="en-US"/>
        </w:rPr>
        <w:t xml:space="preserve"> predefined VDL messages input via the PI. The VDM sentence shall be used to</w:t>
      </w:r>
      <w:r>
        <w:rPr>
          <w:lang w:val="en-US"/>
        </w:rPr>
        <w:t xml:space="preserve"> </w:t>
      </w:r>
      <w:r w:rsidRPr="003524BF">
        <w:rPr>
          <w:lang w:val="en-US"/>
        </w:rPr>
        <w:t>input the content of the VDL messages via the PI to the AIS Base Station</w:t>
      </w:r>
      <w:proofErr w:type="gramStart"/>
      <w:r w:rsidRPr="003524BF">
        <w:rPr>
          <w:lang w:val="en-US"/>
        </w:rPr>
        <w:t xml:space="preserve">. </w:t>
      </w:r>
      <w:proofErr w:type="gramEnd"/>
      <w:r w:rsidRPr="003524BF">
        <w:rPr>
          <w:lang w:val="en-US"/>
        </w:rPr>
        <w:t xml:space="preserve">The </w:t>
      </w:r>
      <w:proofErr w:type="gramStart"/>
      <w:r w:rsidRPr="003524BF">
        <w:rPr>
          <w:lang w:val="en-US"/>
        </w:rPr>
        <w:t>VDL message</w:t>
      </w:r>
      <w:r>
        <w:rPr>
          <w:lang w:val="en-US"/>
        </w:rPr>
        <w:t xml:space="preserve"> </w:t>
      </w:r>
      <w:r w:rsidRPr="003524BF">
        <w:rPr>
          <w:lang w:val="en-US"/>
        </w:rPr>
        <w:t>shall then be transmitted by the Base Station on the VDL</w:t>
      </w:r>
      <w:proofErr w:type="gramEnd"/>
      <w:r w:rsidRPr="003524BF">
        <w:rPr>
          <w:lang w:val="en-US"/>
        </w:rPr>
        <w:t>.</w:t>
      </w:r>
    </w:p>
    <w:p w14:paraId="100A48A4" w14:textId="77777777" w:rsidR="0089699C" w:rsidRDefault="0089699C" w:rsidP="00CB06B8">
      <w:pPr>
        <w:rPr>
          <w:lang w:val="en-US"/>
        </w:rPr>
      </w:pPr>
    </w:p>
    <w:p w14:paraId="75918142" w14:textId="77777777" w:rsidR="0089699C" w:rsidRPr="003524BF" w:rsidRDefault="0089699C" w:rsidP="00CB06B8">
      <w:pPr>
        <w:rPr>
          <w:lang w:val="en-US"/>
        </w:rPr>
      </w:pPr>
      <w:r w:rsidRPr="003524BF">
        <w:rPr>
          <w:lang w:val="en-US"/>
        </w:rPr>
        <w:t>When operating the Base Station independently, these three VDL message sources shall be</w:t>
      </w:r>
      <w:r>
        <w:rPr>
          <w:lang w:val="en-US"/>
        </w:rPr>
        <w:t xml:space="preserve"> </w:t>
      </w:r>
      <w:r w:rsidRPr="003524BF">
        <w:rPr>
          <w:lang w:val="en-US"/>
        </w:rPr>
        <w:t>supported in parallel.</w:t>
      </w:r>
    </w:p>
    <w:p w14:paraId="6A18BE54" w14:textId="77777777" w:rsidR="0089699C" w:rsidRPr="003524BF" w:rsidRDefault="0089699C" w:rsidP="00CB06B8">
      <w:pPr>
        <w:rPr>
          <w:lang w:val="en-US"/>
        </w:rPr>
      </w:pPr>
      <w:r w:rsidRPr="003524BF">
        <w:rPr>
          <w:lang w:val="en-US"/>
        </w:rPr>
        <w:t>When operating the Base Station dependently, only VDM messages received via the PI shall</w:t>
      </w:r>
      <w:r>
        <w:rPr>
          <w:lang w:val="en-US"/>
        </w:rPr>
        <w:t xml:space="preserve"> </w:t>
      </w:r>
      <w:r w:rsidRPr="003524BF">
        <w:rPr>
          <w:lang w:val="en-US"/>
        </w:rPr>
        <w:t>be transmitted as noted in item c) above.</w:t>
      </w:r>
    </w:p>
    <w:p w14:paraId="524A985F" w14:textId="77777777" w:rsidR="0089699C" w:rsidRDefault="0089699C" w:rsidP="00CB06B8">
      <w:pPr>
        <w:pStyle w:val="Heading3"/>
        <w:tabs>
          <w:tab w:val="clear" w:pos="992"/>
          <w:tab w:val="num" w:pos="720"/>
        </w:tabs>
        <w:spacing w:after="60"/>
        <w:ind w:left="720" w:hanging="720"/>
      </w:pPr>
      <w:bookmarkStart w:id="54" w:name="_Toc304976429"/>
      <w:bookmarkStart w:id="55" w:name="_Toc336416358"/>
      <w:r w:rsidRPr="00747701">
        <w:t>Dependent operation</w:t>
      </w:r>
      <w:bookmarkEnd w:id="54"/>
      <w:bookmarkEnd w:id="55"/>
    </w:p>
    <w:p w14:paraId="12C45805" w14:textId="77777777" w:rsidR="0089699C" w:rsidRPr="00747701" w:rsidRDefault="0089699C" w:rsidP="00CB06B8">
      <w:pPr>
        <w:rPr>
          <w:lang w:eastAsia="nl-NL"/>
        </w:rPr>
      </w:pPr>
      <w:r w:rsidRPr="00747701">
        <w:rPr>
          <w:lang w:eastAsia="nl-NL"/>
        </w:rPr>
        <w:t>When operating as a dependent Base Station the FATDMA access scheme shall be used. The</w:t>
      </w:r>
      <w:r>
        <w:rPr>
          <w:lang w:eastAsia="nl-NL"/>
        </w:rPr>
        <w:t xml:space="preserve"> </w:t>
      </w:r>
      <w:r w:rsidRPr="00747701">
        <w:rPr>
          <w:lang w:eastAsia="nl-NL"/>
        </w:rPr>
        <w:t xml:space="preserve">Base Station shall use the slot(s) provided by the </w:t>
      </w:r>
      <w:r>
        <w:rPr>
          <w:lang w:eastAsia="nl-NL"/>
        </w:rPr>
        <w:t>AIS-PCU</w:t>
      </w:r>
      <w:r w:rsidRPr="00747701">
        <w:rPr>
          <w:lang w:eastAsia="nl-NL"/>
        </w:rPr>
        <w:t>.</w:t>
      </w:r>
    </w:p>
    <w:p w14:paraId="117173B0" w14:textId="77777777" w:rsidR="0089699C" w:rsidRPr="00747701" w:rsidRDefault="0089699C" w:rsidP="00CB06B8">
      <w:pPr>
        <w:rPr>
          <w:lang w:eastAsia="nl-NL"/>
        </w:rPr>
      </w:pPr>
      <w:r w:rsidRPr="00747701">
        <w:rPr>
          <w:lang w:eastAsia="nl-NL"/>
        </w:rPr>
        <w:t>Dependent operation shall not use the RATDMA access scheme</w:t>
      </w:r>
      <w:r>
        <w:rPr>
          <w:lang w:eastAsia="nl-NL"/>
        </w:rPr>
        <w:t>.</w:t>
      </w:r>
    </w:p>
    <w:p w14:paraId="486FDF6F" w14:textId="77777777" w:rsidR="0089699C" w:rsidRDefault="0089699C" w:rsidP="00CB06B8">
      <w:pPr>
        <w:pStyle w:val="Heading3"/>
        <w:tabs>
          <w:tab w:val="clear" w:pos="992"/>
          <w:tab w:val="num" w:pos="720"/>
        </w:tabs>
        <w:spacing w:after="60"/>
        <w:ind w:left="720" w:hanging="720"/>
      </w:pPr>
      <w:bookmarkStart w:id="56" w:name="_Toc304976430"/>
      <w:bookmarkStart w:id="57" w:name="_Toc336416359"/>
      <w:r w:rsidRPr="00747701">
        <w:t>Independent operation</w:t>
      </w:r>
      <w:bookmarkEnd w:id="56"/>
      <w:bookmarkEnd w:id="57"/>
    </w:p>
    <w:p w14:paraId="06DB7D85" w14:textId="77777777" w:rsidR="0089699C" w:rsidRPr="00747701" w:rsidRDefault="0089699C" w:rsidP="00CB06B8">
      <w:pPr>
        <w:rPr>
          <w:lang w:eastAsia="nl-NL"/>
        </w:rPr>
      </w:pPr>
      <w:r w:rsidRPr="00747701">
        <w:rPr>
          <w:lang w:eastAsia="nl-NL"/>
        </w:rPr>
        <w:t>The default access scheme for a Base Station shall be FATDMA.</w:t>
      </w:r>
    </w:p>
    <w:p w14:paraId="2D6B02C7" w14:textId="77777777" w:rsidR="0089699C" w:rsidRPr="00747701" w:rsidRDefault="0089699C" w:rsidP="00CB06B8">
      <w:pPr>
        <w:rPr>
          <w:lang w:eastAsia="nl-NL"/>
        </w:rPr>
      </w:pPr>
      <w:r w:rsidRPr="00747701">
        <w:rPr>
          <w:lang w:eastAsia="nl-NL"/>
        </w:rPr>
        <w:t>The AIS Base Station may also use RATDMA access schemes if implemented. The AIS Base</w:t>
      </w:r>
      <w:r>
        <w:rPr>
          <w:lang w:eastAsia="nl-NL"/>
        </w:rPr>
        <w:t xml:space="preserve"> </w:t>
      </w:r>
      <w:r w:rsidRPr="00747701">
        <w:rPr>
          <w:lang w:eastAsia="nl-NL"/>
        </w:rPr>
        <w:t>Station may use the FATDMA and RATDMA access schemes concurrently. The use of pre</w:t>
      </w:r>
      <w:r>
        <w:rPr>
          <w:lang w:eastAsia="nl-NL"/>
        </w:rPr>
        <w:t>-</w:t>
      </w:r>
      <w:r w:rsidRPr="00747701">
        <w:rPr>
          <w:lang w:eastAsia="nl-NL"/>
        </w:rPr>
        <w:t>reserved</w:t>
      </w:r>
      <w:r>
        <w:rPr>
          <w:lang w:eastAsia="nl-NL"/>
        </w:rPr>
        <w:t xml:space="preserve"> </w:t>
      </w:r>
      <w:r w:rsidRPr="00747701">
        <w:rPr>
          <w:lang w:eastAsia="nl-NL"/>
        </w:rPr>
        <w:t>FATDMA slots shall take priority over RATDMA access.</w:t>
      </w:r>
    </w:p>
    <w:p w14:paraId="7D564D41" w14:textId="77777777" w:rsidR="0089699C" w:rsidRPr="00747701" w:rsidRDefault="0089699C" w:rsidP="00CB06B8">
      <w:pPr>
        <w:rPr>
          <w:lang w:eastAsia="nl-NL"/>
        </w:rPr>
      </w:pPr>
      <w:r w:rsidRPr="00747701">
        <w:rPr>
          <w:lang w:eastAsia="nl-NL"/>
        </w:rPr>
        <w:t>When using the FATDMA access scheme, the absolute slot numbers for transmission shall be</w:t>
      </w:r>
      <w:r>
        <w:rPr>
          <w:lang w:eastAsia="nl-NL"/>
        </w:rPr>
        <w:t xml:space="preserve"> </w:t>
      </w:r>
      <w:r w:rsidRPr="00747701">
        <w:rPr>
          <w:lang w:eastAsia="nl-NL"/>
        </w:rPr>
        <w:t>determined by one of the following methods:</w:t>
      </w:r>
    </w:p>
    <w:p w14:paraId="72DEA2F5" w14:textId="77777777" w:rsidR="0089699C" w:rsidRPr="00747701" w:rsidRDefault="0089699C" w:rsidP="00347AE7">
      <w:pPr>
        <w:numPr>
          <w:ilvl w:val="0"/>
          <w:numId w:val="29"/>
        </w:numPr>
        <w:rPr>
          <w:lang w:eastAsia="nl-NL"/>
        </w:rPr>
      </w:pPr>
      <w:proofErr w:type="gramStart"/>
      <w:r w:rsidRPr="00747701">
        <w:rPr>
          <w:lang w:eastAsia="nl-NL"/>
        </w:rPr>
        <w:t>the</w:t>
      </w:r>
      <w:proofErr w:type="gramEnd"/>
      <w:r w:rsidRPr="00747701">
        <w:rPr>
          <w:lang w:eastAsia="nl-NL"/>
        </w:rPr>
        <w:t xml:space="preserve"> PI combination of linked TSA+VDM sentences shall provide the absolute slot number</w:t>
      </w:r>
      <w:r>
        <w:rPr>
          <w:lang w:eastAsia="nl-NL"/>
        </w:rPr>
        <w:t xml:space="preserve"> </w:t>
      </w:r>
      <w:r w:rsidRPr="00747701">
        <w:rPr>
          <w:lang w:eastAsia="nl-NL"/>
        </w:rPr>
        <w:t>in which the AIS Base Station transmits;</w:t>
      </w:r>
    </w:p>
    <w:p w14:paraId="621E8404" w14:textId="77777777" w:rsidR="0089699C" w:rsidRPr="00747701" w:rsidRDefault="0089699C" w:rsidP="00347AE7">
      <w:pPr>
        <w:numPr>
          <w:ilvl w:val="0"/>
          <w:numId w:val="29"/>
        </w:numPr>
        <w:rPr>
          <w:lang w:eastAsia="nl-NL"/>
        </w:rPr>
      </w:pPr>
      <w:proofErr w:type="gramStart"/>
      <w:r w:rsidRPr="00747701">
        <w:rPr>
          <w:lang w:eastAsia="nl-NL"/>
        </w:rPr>
        <w:t>the</w:t>
      </w:r>
      <w:proofErr w:type="gramEnd"/>
      <w:r w:rsidRPr="00747701">
        <w:rPr>
          <w:lang w:eastAsia="nl-NL"/>
        </w:rPr>
        <w:t xml:space="preserve"> AIS Base Station shall autonomously select an appropriate pre-reserved FATDMA slot</w:t>
      </w:r>
      <w:r>
        <w:rPr>
          <w:lang w:eastAsia="nl-NL"/>
        </w:rPr>
        <w:t xml:space="preserve"> </w:t>
      </w:r>
      <w:r w:rsidRPr="00747701">
        <w:rPr>
          <w:lang w:eastAsia="nl-NL"/>
        </w:rPr>
        <w:t>as determined by its configuration.</w:t>
      </w:r>
    </w:p>
    <w:p w14:paraId="47BB86C3" w14:textId="77777777" w:rsidR="0089699C" w:rsidRDefault="0089699C" w:rsidP="00CB06B8">
      <w:pPr>
        <w:rPr>
          <w:lang w:eastAsia="nl-NL"/>
        </w:rPr>
      </w:pPr>
      <w:r w:rsidRPr="00747701">
        <w:rPr>
          <w:lang w:eastAsia="nl-NL"/>
        </w:rPr>
        <w:t>Both methods shall be available and operate concurrently.</w:t>
      </w:r>
    </w:p>
    <w:p w14:paraId="002DC39B" w14:textId="77777777" w:rsidR="0089699C" w:rsidRDefault="0089699C" w:rsidP="00CB06B8"/>
    <w:p w14:paraId="76B5BFD6" w14:textId="77777777" w:rsidR="0089699C" w:rsidRDefault="0089699C" w:rsidP="00CB06B8">
      <w:r>
        <w:t>Remote AIS Base stations, without any connection to a network, should be programmed to operate in the independent mode.</w:t>
      </w:r>
    </w:p>
    <w:p w14:paraId="358D6D3B" w14:textId="77777777" w:rsidR="0089699C" w:rsidRPr="00747701" w:rsidRDefault="0089699C" w:rsidP="00CB06B8"/>
    <w:p w14:paraId="0DA4354C" w14:textId="77777777" w:rsidR="0089699C" w:rsidRDefault="0089699C" w:rsidP="00CB06B8">
      <w:pPr>
        <w:pStyle w:val="Heading3"/>
        <w:tabs>
          <w:tab w:val="clear" w:pos="992"/>
          <w:tab w:val="num" w:pos="720"/>
        </w:tabs>
        <w:spacing w:after="60"/>
        <w:ind w:left="720" w:hanging="720"/>
        <w:rPr>
          <w:lang w:val="en-US" w:eastAsia="en-US"/>
        </w:rPr>
      </w:pPr>
      <w:bookmarkStart w:id="58" w:name="_Toc336416360"/>
      <w:r w:rsidRPr="00F00785">
        <w:rPr>
          <w:b/>
          <w:bCs/>
          <w:lang w:val="en-US"/>
        </w:rPr>
        <w:t>Comparison of Base Station dependent and independent operation</w:t>
      </w:r>
      <w:bookmarkEnd w:id="58"/>
    </w:p>
    <w:p w14:paraId="6F9D554F" w14:textId="77777777" w:rsidR="0089699C" w:rsidRDefault="0089699C" w:rsidP="00CB06B8">
      <w:pPr>
        <w:rPr>
          <w:lang w:val="en-US"/>
        </w:rPr>
      </w:pPr>
      <w:r>
        <w:rPr>
          <w:lang w:val="en-US"/>
        </w:rPr>
        <w:t>Further details regarding the Dependent and Independent Modes of the AIS Base station can be found in the test standard IEC 62320-1 on AIS Base stations.</w:t>
      </w:r>
    </w:p>
    <w:p w14:paraId="01DEBA74" w14:textId="77777777" w:rsidR="0089699C" w:rsidRDefault="0089699C" w:rsidP="00CB06B8">
      <w:pPr>
        <w:pStyle w:val="BodyText"/>
      </w:pPr>
    </w:p>
    <w:p w14:paraId="58A3A644" w14:textId="77777777" w:rsidR="0089699C" w:rsidRPr="00315464" w:rsidRDefault="0089699C" w:rsidP="000A352C">
      <w:pPr>
        <w:pStyle w:val="Table"/>
      </w:pPr>
      <w:bookmarkStart w:id="59" w:name="_Toc336416199"/>
      <w:r>
        <w:lastRenderedPageBreak/>
        <w:t xml:space="preserve">Comparison of </w:t>
      </w:r>
      <w:r w:rsidRPr="00315464">
        <w:t>AIS Base Station operation in dependent mode versus independent mode</w:t>
      </w:r>
      <w:bookmarkEnd w:id="5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70"/>
        <w:gridCol w:w="3070"/>
        <w:gridCol w:w="3070"/>
      </w:tblGrid>
      <w:tr w:rsidR="0089699C" w14:paraId="3042907C" w14:textId="77777777">
        <w:tc>
          <w:tcPr>
            <w:tcW w:w="3070" w:type="dxa"/>
          </w:tcPr>
          <w:p w14:paraId="192E6C67" w14:textId="77777777" w:rsidR="0089699C" w:rsidRDefault="0089699C" w:rsidP="000F5DB3">
            <w:pPr>
              <w:rPr>
                <w:b/>
                <w:bCs/>
                <w:lang w:val="de-DE"/>
              </w:rPr>
            </w:pPr>
            <w:proofErr w:type="spellStart"/>
            <w:r>
              <w:rPr>
                <w:b/>
                <w:bCs/>
                <w:lang w:val="de-DE"/>
              </w:rPr>
              <w:t>Criteria</w:t>
            </w:r>
            <w:proofErr w:type="spellEnd"/>
          </w:p>
        </w:tc>
        <w:tc>
          <w:tcPr>
            <w:tcW w:w="3070" w:type="dxa"/>
          </w:tcPr>
          <w:p w14:paraId="250172E7" w14:textId="77777777" w:rsidR="0089699C" w:rsidRDefault="0089699C" w:rsidP="000F5DB3">
            <w:pPr>
              <w:rPr>
                <w:b/>
                <w:bCs/>
                <w:lang w:val="de-DE"/>
              </w:rPr>
            </w:pPr>
            <w:r>
              <w:rPr>
                <w:b/>
                <w:bCs/>
                <w:lang w:val="de-DE"/>
              </w:rPr>
              <w:t xml:space="preserve">Base Station </w:t>
            </w:r>
            <w:proofErr w:type="spellStart"/>
            <w:r>
              <w:rPr>
                <w:b/>
                <w:bCs/>
                <w:lang w:val="de-DE"/>
              </w:rPr>
              <w:t>dependent</w:t>
            </w:r>
            <w:proofErr w:type="spellEnd"/>
            <w:r>
              <w:rPr>
                <w:b/>
                <w:bCs/>
                <w:lang w:val="de-DE"/>
              </w:rPr>
              <w:t xml:space="preserve"> </w:t>
            </w:r>
            <w:proofErr w:type="spellStart"/>
            <w:r>
              <w:rPr>
                <w:b/>
                <w:bCs/>
                <w:lang w:val="de-DE"/>
              </w:rPr>
              <w:t>mode</w:t>
            </w:r>
            <w:proofErr w:type="spellEnd"/>
            <w:r>
              <w:rPr>
                <w:b/>
                <w:bCs/>
                <w:lang w:val="de-DE"/>
              </w:rPr>
              <w:t xml:space="preserve"> </w:t>
            </w:r>
          </w:p>
        </w:tc>
        <w:tc>
          <w:tcPr>
            <w:tcW w:w="3070" w:type="dxa"/>
          </w:tcPr>
          <w:p w14:paraId="43A1C655" w14:textId="77777777" w:rsidR="0089699C" w:rsidRDefault="0089699C" w:rsidP="000F5DB3">
            <w:pPr>
              <w:rPr>
                <w:b/>
                <w:bCs/>
                <w:lang w:val="de-DE"/>
              </w:rPr>
            </w:pPr>
            <w:r>
              <w:rPr>
                <w:b/>
                <w:bCs/>
                <w:lang w:val="de-DE"/>
              </w:rPr>
              <w:t xml:space="preserve">Base Station </w:t>
            </w:r>
            <w:proofErr w:type="spellStart"/>
            <w:r>
              <w:rPr>
                <w:b/>
                <w:bCs/>
                <w:lang w:val="de-DE"/>
              </w:rPr>
              <w:t>independent</w:t>
            </w:r>
            <w:proofErr w:type="spellEnd"/>
            <w:r>
              <w:rPr>
                <w:b/>
                <w:bCs/>
                <w:lang w:val="de-DE"/>
              </w:rPr>
              <w:t xml:space="preserve"> </w:t>
            </w:r>
            <w:proofErr w:type="spellStart"/>
            <w:r>
              <w:rPr>
                <w:b/>
                <w:bCs/>
                <w:lang w:val="de-DE"/>
              </w:rPr>
              <w:t>mode</w:t>
            </w:r>
            <w:proofErr w:type="spellEnd"/>
          </w:p>
        </w:tc>
      </w:tr>
      <w:tr w:rsidR="0089699C" w14:paraId="0DACC5DA" w14:textId="77777777">
        <w:tc>
          <w:tcPr>
            <w:tcW w:w="3070" w:type="dxa"/>
          </w:tcPr>
          <w:p w14:paraId="04ADA437" w14:textId="77777777" w:rsidR="0089699C" w:rsidRDefault="0089699C" w:rsidP="000F5DB3">
            <w:pPr>
              <w:rPr>
                <w:b/>
                <w:bCs/>
                <w:lang w:val="de-DE"/>
              </w:rPr>
            </w:pPr>
            <w:r>
              <w:rPr>
                <w:b/>
                <w:bCs/>
                <w:lang w:val="de-DE"/>
              </w:rPr>
              <w:t xml:space="preserve">System </w:t>
            </w:r>
            <w:proofErr w:type="spellStart"/>
            <w:r>
              <w:rPr>
                <w:b/>
                <w:bCs/>
                <w:lang w:val="de-DE"/>
              </w:rPr>
              <w:t>architecture</w:t>
            </w:r>
            <w:proofErr w:type="spellEnd"/>
            <w:r>
              <w:rPr>
                <w:b/>
                <w:bCs/>
                <w:lang w:val="de-DE"/>
              </w:rPr>
              <w:t xml:space="preserve"> </w:t>
            </w:r>
          </w:p>
        </w:tc>
        <w:tc>
          <w:tcPr>
            <w:tcW w:w="3070" w:type="dxa"/>
          </w:tcPr>
          <w:p w14:paraId="14818A2E" w14:textId="77777777" w:rsidR="0089699C" w:rsidRDefault="0089699C" w:rsidP="000F5DB3">
            <w:pPr>
              <w:rPr>
                <w:b/>
                <w:bCs/>
                <w:lang w:val="de-DE"/>
              </w:rPr>
            </w:pPr>
          </w:p>
        </w:tc>
        <w:tc>
          <w:tcPr>
            <w:tcW w:w="3070" w:type="dxa"/>
          </w:tcPr>
          <w:p w14:paraId="489EC307" w14:textId="77777777" w:rsidR="0089699C" w:rsidRDefault="0089699C" w:rsidP="000F5DB3">
            <w:pPr>
              <w:rPr>
                <w:b/>
                <w:bCs/>
                <w:lang w:val="de-DE"/>
              </w:rPr>
            </w:pPr>
          </w:p>
        </w:tc>
      </w:tr>
      <w:tr w:rsidR="0089699C" w14:paraId="44CC6A7A" w14:textId="77777777">
        <w:tc>
          <w:tcPr>
            <w:tcW w:w="3070" w:type="dxa"/>
          </w:tcPr>
          <w:p w14:paraId="382EFBA9" w14:textId="77777777" w:rsidR="0089699C" w:rsidRDefault="0089699C" w:rsidP="000F5DB3">
            <w:pPr>
              <w:rPr>
                <w:lang w:val="de-DE"/>
              </w:rPr>
            </w:pPr>
            <w:r>
              <w:rPr>
                <w:lang w:val="de-DE"/>
              </w:rPr>
              <w:t xml:space="preserve">Compliance </w:t>
            </w:r>
            <w:proofErr w:type="spellStart"/>
            <w:r>
              <w:rPr>
                <w:lang w:val="de-DE"/>
              </w:rPr>
              <w:t>with</w:t>
            </w:r>
            <w:proofErr w:type="spellEnd"/>
            <w:r>
              <w:rPr>
                <w:lang w:val="de-DE"/>
              </w:rPr>
              <w:t xml:space="preserve"> Service </w:t>
            </w:r>
            <w:proofErr w:type="spellStart"/>
            <w:r>
              <w:rPr>
                <w:lang w:val="de-DE"/>
              </w:rPr>
              <w:t>Architecture</w:t>
            </w:r>
            <w:proofErr w:type="spellEnd"/>
          </w:p>
        </w:tc>
        <w:tc>
          <w:tcPr>
            <w:tcW w:w="3070" w:type="dxa"/>
          </w:tcPr>
          <w:p w14:paraId="7D795676" w14:textId="77777777" w:rsidR="0089699C" w:rsidRPr="005F4D80" w:rsidRDefault="0089699C" w:rsidP="000F5DB3">
            <w:r>
              <w:t xml:space="preserve">Entire </w:t>
            </w:r>
            <w:r w:rsidRPr="005F4D80">
              <w:t>VDL control</w:t>
            </w:r>
            <w:r>
              <w:t xml:space="preserve"> functionality in AIS-PCU</w:t>
            </w:r>
          </w:p>
        </w:tc>
        <w:tc>
          <w:tcPr>
            <w:tcW w:w="3070" w:type="dxa"/>
          </w:tcPr>
          <w:p w14:paraId="32F6E56E" w14:textId="77777777" w:rsidR="0089699C" w:rsidRDefault="0089699C" w:rsidP="000F5DB3">
            <w:pPr>
              <w:rPr>
                <w:lang w:val="de-DE"/>
              </w:rPr>
            </w:pPr>
            <w:r w:rsidRPr="005F4D80">
              <w:rPr>
                <w:lang w:val="de-DE"/>
              </w:rPr>
              <w:t xml:space="preserve">Distributed VDL </w:t>
            </w:r>
            <w:proofErr w:type="spellStart"/>
            <w:r w:rsidRPr="005F4D80">
              <w:rPr>
                <w:lang w:val="de-DE"/>
              </w:rPr>
              <w:t>control</w:t>
            </w:r>
            <w:proofErr w:type="spellEnd"/>
            <w:r w:rsidRPr="005F4D80">
              <w:rPr>
                <w:lang w:val="de-DE"/>
              </w:rPr>
              <w:t xml:space="preserve"> </w:t>
            </w:r>
            <w:proofErr w:type="spellStart"/>
            <w:r w:rsidRPr="005F4D80">
              <w:rPr>
                <w:lang w:val="de-DE"/>
              </w:rPr>
              <w:t>between</w:t>
            </w:r>
            <w:proofErr w:type="spellEnd"/>
            <w:r w:rsidRPr="005F4D80">
              <w:rPr>
                <w:lang w:val="de-DE"/>
              </w:rPr>
              <w:t xml:space="preserve"> BS </w:t>
            </w:r>
            <w:proofErr w:type="spellStart"/>
            <w:r w:rsidRPr="005F4D80">
              <w:rPr>
                <w:lang w:val="de-DE"/>
              </w:rPr>
              <w:t>and</w:t>
            </w:r>
            <w:proofErr w:type="spellEnd"/>
            <w:r w:rsidRPr="005F4D80">
              <w:rPr>
                <w:lang w:val="de-DE"/>
              </w:rPr>
              <w:t xml:space="preserve"> </w:t>
            </w:r>
            <w:r>
              <w:rPr>
                <w:lang w:val="de-DE"/>
              </w:rPr>
              <w:t xml:space="preserve">AIS-PCU </w:t>
            </w:r>
          </w:p>
        </w:tc>
      </w:tr>
      <w:tr w:rsidR="0089699C" w:rsidRPr="000462F2" w14:paraId="7550EC0B" w14:textId="77777777">
        <w:tc>
          <w:tcPr>
            <w:tcW w:w="3070" w:type="dxa"/>
          </w:tcPr>
          <w:p w14:paraId="711DA907" w14:textId="77777777" w:rsidR="0089699C" w:rsidRDefault="0089699C" w:rsidP="000F5DB3">
            <w:pPr>
              <w:rPr>
                <w:lang w:val="de-DE"/>
              </w:rPr>
            </w:pPr>
            <w:r>
              <w:rPr>
                <w:lang w:val="de-DE"/>
              </w:rPr>
              <w:t xml:space="preserve">FATDMA </w:t>
            </w:r>
            <w:proofErr w:type="spellStart"/>
            <w:r>
              <w:rPr>
                <w:lang w:val="de-DE"/>
              </w:rPr>
              <w:t>management</w:t>
            </w:r>
            <w:proofErr w:type="spellEnd"/>
            <w:r>
              <w:rPr>
                <w:lang w:val="de-DE"/>
              </w:rPr>
              <w:t xml:space="preserve"> </w:t>
            </w:r>
          </w:p>
        </w:tc>
        <w:tc>
          <w:tcPr>
            <w:tcW w:w="3070" w:type="dxa"/>
          </w:tcPr>
          <w:p w14:paraId="19EA622A" w14:textId="77777777" w:rsidR="0089699C" w:rsidRPr="000462F2" w:rsidRDefault="0089699C" w:rsidP="000F5DB3">
            <w:r w:rsidRPr="000462F2">
              <w:t xml:space="preserve">FATDMA coordination in </w:t>
            </w:r>
            <w:r>
              <w:t>AIS-PCU</w:t>
            </w:r>
            <w:r w:rsidRPr="000462F2">
              <w:t xml:space="preserve"> for all BS within the AIS shore station</w:t>
            </w:r>
            <w:r>
              <w:t>; AIS-PCU has a common slot map for all connected BS</w:t>
            </w:r>
          </w:p>
        </w:tc>
        <w:tc>
          <w:tcPr>
            <w:tcW w:w="3070" w:type="dxa"/>
          </w:tcPr>
          <w:p w14:paraId="4FC49908" w14:textId="77777777" w:rsidR="0089699C" w:rsidRDefault="0089699C" w:rsidP="000F5DB3">
            <w:r w:rsidRPr="000462F2">
              <w:t xml:space="preserve">FATDMA coordination </w:t>
            </w:r>
            <w:r>
              <w:t xml:space="preserve">is </w:t>
            </w:r>
            <w:r w:rsidRPr="000462F2">
              <w:t xml:space="preserve">distributed between </w:t>
            </w:r>
            <w:r>
              <w:t>AIS-PCU</w:t>
            </w:r>
            <w:r w:rsidRPr="000462F2">
              <w:t xml:space="preserve"> and B</w:t>
            </w:r>
            <w:r>
              <w:t>S;</w:t>
            </w:r>
          </w:p>
          <w:p w14:paraId="442FB574" w14:textId="77777777" w:rsidR="0089699C" w:rsidRPr="000462F2" w:rsidRDefault="0089699C" w:rsidP="000F5DB3">
            <w:proofErr w:type="gramStart"/>
            <w:r>
              <w:t>each</w:t>
            </w:r>
            <w:proofErr w:type="gramEnd"/>
            <w:r>
              <w:t xml:space="preserve"> BS has its own slot map</w:t>
            </w:r>
          </w:p>
        </w:tc>
      </w:tr>
      <w:tr w:rsidR="0089699C" w14:paraId="385D09DA" w14:textId="77777777">
        <w:tc>
          <w:tcPr>
            <w:tcW w:w="3070" w:type="dxa"/>
          </w:tcPr>
          <w:p w14:paraId="3C7C5815" w14:textId="77777777" w:rsidR="0089699C" w:rsidRDefault="0089699C" w:rsidP="000F5DB3">
            <w:pPr>
              <w:rPr>
                <w:lang w:val="de-DE"/>
              </w:rPr>
            </w:pPr>
            <w:r>
              <w:rPr>
                <w:lang w:val="de-DE"/>
              </w:rPr>
              <w:t xml:space="preserve">Delegation </w:t>
            </w:r>
            <w:proofErr w:type="spellStart"/>
            <w:r>
              <w:rPr>
                <w:lang w:val="de-DE"/>
              </w:rPr>
              <w:t>of</w:t>
            </w:r>
            <w:proofErr w:type="spellEnd"/>
            <w:r>
              <w:rPr>
                <w:lang w:val="de-DE"/>
              </w:rPr>
              <w:t xml:space="preserve"> VDL </w:t>
            </w:r>
            <w:proofErr w:type="spellStart"/>
            <w:r>
              <w:rPr>
                <w:lang w:val="de-DE"/>
              </w:rPr>
              <w:t>control</w:t>
            </w:r>
            <w:proofErr w:type="spellEnd"/>
          </w:p>
        </w:tc>
        <w:tc>
          <w:tcPr>
            <w:tcW w:w="3070" w:type="dxa"/>
          </w:tcPr>
          <w:p w14:paraId="094C01A9" w14:textId="77777777" w:rsidR="0089699C" w:rsidRPr="000462F2" w:rsidRDefault="0089699C" w:rsidP="000F5DB3">
            <w:r w:rsidRPr="000462F2">
              <w:t xml:space="preserve">No delegation </w:t>
            </w:r>
            <w:r>
              <w:t xml:space="preserve">of </w:t>
            </w:r>
            <w:r w:rsidRPr="000462F2">
              <w:t xml:space="preserve">VDL-control functionality to BS </w:t>
            </w:r>
          </w:p>
        </w:tc>
        <w:tc>
          <w:tcPr>
            <w:tcW w:w="3070" w:type="dxa"/>
          </w:tcPr>
          <w:p w14:paraId="43E876AD" w14:textId="77777777" w:rsidR="0089699C" w:rsidRDefault="0089699C" w:rsidP="000F5DB3">
            <w:proofErr w:type="gramStart"/>
            <w:r w:rsidRPr="000462F2">
              <w:t>delegation</w:t>
            </w:r>
            <w:proofErr w:type="gramEnd"/>
            <w:r w:rsidRPr="000462F2">
              <w:t xml:space="preserve"> of VDL-control functionality to BS</w:t>
            </w:r>
            <w:r>
              <w:t>;</w:t>
            </w:r>
          </w:p>
          <w:p w14:paraId="481DB339" w14:textId="77777777" w:rsidR="0089699C" w:rsidRPr="000462F2" w:rsidRDefault="0089699C" w:rsidP="000F5DB3">
            <w:proofErr w:type="gramStart"/>
            <w:r w:rsidRPr="000462F2">
              <w:t>monitoring</w:t>
            </w:r>
            <w:proofErr w:type="gramEnd"/>
            <w:r w:rsidRPr="000462F2">
              <w:t xml:space="preserve"> by </w:t>
            </w:r>
            <w:r>
              <w:t>AIS-PCU</w:t>
            </w:r>
            <w:r w:rsidRPr="000462F2">
              <w:t xml:space="preserve"> necessary</w:t>
            </w:r>
          </w:p>
          <w:p w14:paraId="36716C85" w14:textId="77777777" w:rsidR="0089699C" w:rsidRDefault="0089699C" w:rsidP="000F5DB3">
            <w:pPr>
              <w:rPr>
                <w:lang w:val="de-DE"/>
              </w:rPr>
            </w:pPr>
          </w:p>
        </w:tc>
      </w:tr>
      <w:tr w:rsidR="0089699C" w:rsidRPr="00C1571F" w14:paraId="5339FBE4" w14:textId="77777777">
        <w:tc>
          <w:tcPr>
            <w:tcW w:w="3070" w:type="dxa"/>
          </w:tcPr>
          <w:p w14:paraId="644FBA5F" w14:textId="77777777" w:rsidR="0089699C" w:rsidRDefault="0089699C" w:rsidP="000F5DB3">
            <w:pPr>
              <w:rPr>
                <w:lang w:val="de-DE"/>
              </w:rPr>
            </w:pPr>
            <w:r>
              <w:rPr>
                <w:lang w:val="de-DE"/>
              </w:rPr>
              <w:t xml:space="preserve">Fail </w:t>
            </w:r>
            <w:proofErr w:type="spellStart"/>
            <w:r>
              <w:rPr>
                <w:lang w:val="de-DE"/>
              </w:rPr>
              <w:t>safe</w:t>
            </w:r>
            <w:proofErr w:type="spellEnd"/>
          </w:p>
        </w:tc>
        <w:tc>
          <w:tcPr>
            <w:tcW w:w="3070" w:type="dxa"/>
          </w:tcPr>
          <w:p w14:paraId="61ADC7F8" w14:textId="77777777" w:rsidR="0089699C" w:rsidRDefault="0089699C" w:rsidP="000F5DB3">
            <w:r w:rsidRPr="000462F2">
              <w:t xml:space="preserve">All transmission are initiated by </w:t>
            </w:r>
            <w:r>
              <w:t>AIS-PCU</w:t>
            </w:r>
            <w:r w:rsidRPr="000462F2">
              <w:t xml:space="preserve">, in case of communication failures between </w:t>
            </w:r>
            <w:r>
              <w:t>AIS-PCU</w:t>
            </w:r>
            <w:r w:rsidRPr="000462F2">
              <w:t xml:space="preserve"> an</w:t>
            </w:r>
            <w:r>
              <w:t>d</w:t>
            </w:r>
            <w:r w:rsidRPr="000462F2">
              <w:t xml:space="preserve"> BS</w:t>
            </w:r>
            <w:r>
              <w:t>;</w:t>
            </w:r>
          </w:p>
          <w:p w14:paraId="62DD5FCA" w14:textId="77777777" w:rsidR="0089699C" w:rsidRPr="000462F2" w:rsidRDefault="0089699C" w:rsidP="000F5DB3">
            <w:r>
              <w:t>N</w:t>
            </w:r>
            <w:r w:rsidRPr="000462F2">
              <w:t>o transmission by the BS</w:t>
            </w:r>
            <w:r>
              <w:t xml:space="preserve"> will occur</w:t>
            </w:r>
          </w:p>
        </w:tc>
        <w:tc>
          <w:tcPr>
            <w:tcW w:w="3070" w:type="dxa"/>
          </w:tcPr>
          <w:p w14:paraId="61B0BB65" w14:textId="77777777" w:rsidR="0089699C" w:rsidRDefault="0089699C" w:rsidP="000F5DB3">
            <w:r w:rsidRPr="000462F2">
              <w:t>Some transmissions are autonomously initiated by</w:t>
            </w:r>
            <w:r>
              <w:t xml:space="preserve"> BS;</w:t>
            </w:r>
          </w:p>
          <w:p w14:paraId="54120AED" w14:textId="77777777" w:rsidR="0089699C" w:rsidRPr="00C1571F" w:rsidRDefault="0089699C" w:rsidP="000F5DB3">
            <w:r>
              <w:t>I</w:t>
            </w:r>
            <w:r w:rsidRPr="000462F2">
              <w:t xml:space="preserve">n case of communication failures between </w:t>
            </w:r>
            <w:r>
              <w:t>AIS-PCU</w:t>
            </w:r>
            <w:r w:rsidRPr="000462F2">
              <w:t xml:space="preserve"> an</w:t>
            </w:r>
            <w:r>
              <w:t>d</w:t>
            </w:r>
            <w:r w:rsidRPr="000462F2">
              <w:t xml:space="preserve"> BS</w:t>
            </w:r>
            <w:r>
              <w:t xml:space="preserve"> those</w:t>
            </w:r>
            <w:r w:rsidRPr="000462F2">
              <w:t xml:space="preserve"> transmission</w:t>
            </w:r>
            <w:r>
              <w:t>s</w:t>
            </w:r>
            <w:r w:rsidRPr="000462F2">
              <w:t xml:space="preserve"> by the B</w:t>
            </w:r>
            <w:r>
              <w:t xml:space="preserve">S will be continued </w:t>
            </w:r>
          </w:p>
        </w:tc>
      </w:tr>
      <w:tr w:rsidR="0089699C" w:rsidRPr="00D65EE4" w14:paraId="0FD67323" w14:textId="77777777">
        <w:tc>
          <w:tcPr>
            <w:tcW w:w="3070" w:type="dxa"/>
          </w:tcPr>
          <w:p w14:paraId="728132D7" w14:textId="77777777" w:rsidR="0089699C" w:rsidRPr="00C1571F" w:rsidRDefault="0089699C" w:rsidP="000F5DB3">
            <w:r w:rsidRPr="00C1571F">
              <w:t>Dependenc</w:t>
            </w:r>
            <w:r>
              <w:t>y</w:t>
            </w:r>
            <w:r w:rsidRPr="00C1571F">
              <w:t xml:space="preserve"> from ITU-R M.1371</w:t>
            </w:r>
          </w:p>
        </w:tc>
        <w:tc>
          <w:tcPr>
            <w:tcW w:w="3070" w:type="dxa"/>
          </w:tcPr>
          <w:p w14:paraId="61885A37" w14:textId="77777777" w:rsidR="0089699C" w:rsidRPr="00C1571F" w:rsidRDefault="0089699C" w:rsidP="000F5DB3">
            <w:r w:rsidRPr="00C1571F">
              <w:t>Changes regarding functionality</w:t>
            </w:r>
            <w:r>
              <w:t xml:space="preserve"> do not affect the BS;</w:t>
            </w:r>
          </w:p>
          <w:p w14:paraId="46F9D06A" w14:textId="77777777" w:rsidR="0089699C" w:rsidRDefault="0089699C" w:rsidP="00424A15">
            <w:pPr>
              <w:rPr>
                <w:lang w:val="de-DE"/>
              </w:rPr>
            </w:pPr>
            <w:r>
              <w:t>Changes are only necessary in AIS-PCU</w:t>
            </w:r>
          </w:p>
        </w:tc>
        <w:tc>
          <w:tcPr>
            <w:tcW w:w="3070" w:type="dxa"/>
          </w:tcPr>
          <w:p w14:paraId="78BD4394" w14:textId="77777777" w:rsidR="0089699C" w:rsidRPr="00D65EE4" w:rsidRDefault="0089699C" w:rsidP="000F5DB3">
            <w:r w:rsidRPr="00D65EE4">
              <w:t xml:space="preserve">Changes regarding functionality do affect </w:t>
            </w:r>
            <w:r>
              <w:t xml:space="preserve">both </w:t>
            </w:r>
            <w:r w:rsidRPr="00D65EE4">
              <w:t xml:space="preserve">BS and </w:t>
            </w:r>
            <w:r>
              <w:t>AIS-PCU</w:t>
            </w:r>
          </w:p>
        </w:tc>
      </w:tr>
      <w:tr w:rsidR="0089699C" w:rsidRPr="00D65EE4" w14:paraId="12BABB8D" w14:textId="77777777">
        <w:tc>
          <w:tcPr>
            <w:tcW w:w="3070" w:type="dxa"/>
          </w:tcPr>
          <w:p w14:paraId="310BCE9F" w14:textId="77777777" w:rsidR="0089699C" w:rsidRPr="00D65EE4" w:rsidRDefault="0089699C" w:rsidP="000F5DB3"/>
        </w:tc>
        <w:tc>
          <w:tcPr>
            <w:tcW w:w="3070" w:type="dxa"/>
          </w:tcPr>
          <w:p w14:paraId="2D02797D" w14:textId="77777777" w:rsidR="0089699C" w:rsidRPr="00D65EE4" w:rsidRDefault="0089699C" w:rsidP="000F5DB3"/>
        </w:tc>
        <w:tc>
          <w:tcPr>
            <w:tcW w:w="3070" w:type="dxa"/>
          </w:tcPr>
          <w:p w14:paraId="52FB6E13" w14:textId="77777777" w:rsidR="0089699C" w:rsidRPr="00D65EE4" w:rsidRDefault="0089699C" w:rsidP="000F5DB3"/>
        </w:tc>
      </w:tr>
      <w:tr w:rsidR="0089699C" w14:paraId="4B0FAD6F" w14:textId="77777777">
        <w:tc>
          <w:tcPr>
            <w:tcW w:w="3070" w:type="dxa"/>
          </w:tcPr>
          <w:p w14:paraId="20B9D23D" w14:textId="77777777" w:rsidR="0089699C" w:rsidRDefault="0089699C" w:rsidP="000F5DB3">
            <w:pPr>
              <w:rPr>
                <w:b/>
                <w:bCs/>
                <w:lang w:val="de-DE"/>
              </w:rPr>
            </w:pPr>
            <w:r>
              <w:rPr>
                <w:b/>
                <w:bCs/>
                <w:lang w:val="de-DE"/>
              </w:rPr>
              <w:t xml:space="preserve">Technical </w:t>
            </w:r>
            <w:proofErr w:type="spellStart"/>
            <w:r>
              <w:rPr>
                <w:b/>
                <w:bCs/>
                <w:lang w:val="de-DE"/>
              </w:rPr>
              <w:t>operation</w:t>
            </w:r>
            <w:proofErr w:type="spellEnd"/>
          </w:p>
        </w:tc>
        <w:tc>
          <w:tcPr>
            <w:tcW w:w="3070" w:type="dxa"/>
          </w:tcPr>
          <w:p w14:paraId="13C3229D" w14:textId="77777777" w:rsidR="0089699C" w:rsidRDefault="0089699C" w:rsidP="000F5DB3">
            <w:pPr>
              <w:rPr>
                <w:b/>
                <w:bCs/>
                <w:lang w:val="de-DE"/>
              </w:rPr>
            </w:pPr>
          </w:p>
        </w:tc>
        <w:tc>
          <w:tcPr>
            <w:tcW w:w="3070" w:type="dxa"/>
          </w:tcPr>
          <w:p w14:paraId="40139A35" w14:textId="77777777" w:rsidR="0089699C" w:rsidRDefault="0089699C" w:rsidP="000F5DB3">
            <w:pPr>
              <w:rPr>
                <w:b/>
                <w:bCs/>
                <w:lang w:val="de-DE"/>
              </w:rPr>
            </w:pPr>
          </w:p>
        </w:tc>
      </w:tr>
      <w:tr w:rsidR="0089699C" w:rsidRPr="00064909" w14:paraId="42F2832C" w14:textId="77777777">
        <w:tc>
          <w:tcPr>
            <w:tcW w:w="3070" w:type="dxa"/>
          </w:tcPr>
          <w:p w14:paraId="337D4E6C" w14:textId="77777777" w:rsidR="0089699C" w:rsidRDefault="0089699C" w:rsidP="000F5DB3">
            <w:pPr>
              <w:rPr>
                <w:lang w:val="de-DE"/>
              </w:rPr>
            </w:pPr>
            <w:r>
              <w:rPr>
                <w:lang w:val="de-DE"/>
              </w:rPr>
              <w:t>Maintenance</w:t>
            </w:r>
          </w:p>
        </w:tc>
        <w:tc>
          <w:tcPr>
            <w:tcW w:w="3070" w:type="dxa"/>
          </w:tcPr>
          <w:p w14:paraId="69364991" w14:textId="77777777" w:rsidR="0089699C" w:rsidRPr="00064909" w:rsidRDefault="0089699C" w:rsidP="000F5DB3">
            <w:r>
              <w:t>Little maintenance requires</w:t>
            </w:r>
            <w:r w:rsidRPr="00064909">
              <w:t xml:space="preserve"> for BS,</w:t>
            </w:r>
            <w:r>
              <w:t xml:space="preserve"> maintenance requires</w:t>
            </w:r>
            <w:r w:rsidRPr="00064909">
              <w:t xml:space="preserve"> for </w:t>
            </w:r>
            <w:r>
              <w:t>AIS-PCU</w:t>
            </w:r>
          </w:p>
        </w:tc>
        <w:tc>
          <w:tcPr>
            <w:tcW w:w="3070" w:type="dxa"/>
          </w:tcPr>
          <w:p w14:paraId="62B132B0" w14:textId="77777777" w:rsidR="0089699C" w:rsidRPr="00064909" w:rsidRDefault="0089699C" w:rsidP="000F5DB3">
            <w:r>
              <w:t>Maintenance require</w:t>
            </w:r>
            <w:r w:rsidRPr="00064909">
              <w:t xml:space="preserve">s for both BS and </w:t>
            </w:r>
            <w:r>
              <w:t>AIS-PCU</w:t>
            </w:r>
          </w:p>
        </w:tc>
      </w:tr>
      <w:tr w:rsidR="0089699C" w:rsidRPr="00064909" w14:paraId="2BFD54C6" w14:textId="77777777">
        <w:tc>
          <w:tcPr>
            <w:tcW w:w="3070" w:type="dxa"/>
          </w:tcPr>
          <w:p w14:paraId="6C9F04C6" w14:textId="77777777" w:rsidR="0089699C" w:rsidRDefault="0089699C" w:rsidP="000F5DB3">
            <w:pPr>
              <w:rPr>
                <w:lang w:val="de-DE"/>
              </w:rPr>
            </w:pPr>
            <w:proofErr w:type="spellStart"/>
            <w:r>
              <w:rPr>
                <w:lang w:val="de-DE"/>
              </w:rPr>
              <w:t>Possible</w:t>
            </w:r>
            <w:proofErr w:type="spellEnd"/>
            <w:r>
              <w:rPr>
                <w:lang w:val="de-DE"/>
              </w:rPr>
              <w:t xml:space="preserve"> update</w:t>
            </w:r>
          </w:p>
        </w:tc>
        <w:tc>
          <w:tcPr>
            <w:tcW w:w="3070" w:type="dxa"/>
          </w:tcPr>
          <w:p w14:paraId="2B871F4F" w14:textId="77777777" w:rsidR="0089699C" w:rsidRDefault="0089699C" w:rsidP="000F5DB3">
            <w:pPr>
              <w:rPr>
                <w:lang w:val="de-DE"/>
              </w:rPr>
            </w:pPr>
            <w:proofErr w:type="spellStart"/>
            <w:r>
              <w:rPr>
                <w:lang w:val="de-DE"/>
              </w:rPr>
              <w:t>Mainly</w:t>
            </w:r>
            <w:proofErr w:type="spellEnd"/>
            <w:r>
              <w:rPr>
                <w:lang w:val="de-DE"/>
              </w:rPr>
              <w:t xml:space="preserve"> AIS-PCU </w:t>
            </w:r>
            <w:proofErr w:type="spellStart"/>
            <w:r>
              <w:rPr>
                <w:lang w:val="de-DE"/>
              </w:rPr>
              <w:t>only</w:t>
            </w:r>
            <w:proofErr w:type="spellEnd"/>
            <w:r>
              <w:rPr>
                <w:lang w:val="de-DE"/>
              </w:rPr>
              <w:t xml:space="preserve"> </w:t>
            </w:r>
          </w:p>
        </w:tc>
        <w:tc>
          <w:tcPr>
            <w:tcW w:w="3070" w:type="dxa"/>
          </w:tcPr>
          <w:p w14:paraId="79C8EB71" w14:textId="77777777" w:rsidR="0089699C" w:rsidRPr="00064909" w:rsidRDefault="0089699C" w:rsidP="00424A15">
            <w:r w:rsidRPr="00064909">
              <w:t xml:space="preserve">For both BS and </w:t>
            </w:r>
            <w:r>
              <w:t>PCU</w:t>
            </w:r>
            <w:r w:rsidRPr="00064909">
              <w:t xml:space="preserve"> needed</w:t>
            </w:r>
          </w:p>
        </w:tc>
      </w:tr>
      <w:tr w:rsidR="0089699C" w14:paraId="3C7F2A46" w14:textId="77777777">
        <w:tc>
          <w:tcPr>
            <w:tcW w:w="3070" w:type="dxa"/>
          </w:tcPr>
          <w:p w14:paraId="30A9FA2F" w14:textId="77777777" w:rsidR="0089699C" w:rsidRDefault="0089699C" w:rsidP="000F5DB3">
            <w:pPr>
              <w:rPr>
                <w:lang w:val="de-DE"/>
              </w:rPr>
            </w:pPr>
            <w:proofErr w:type="spellStart"/>
            <w:r>
              <w:rPr>
                <w:lang w:val="de-DE"/>
              </w:rPr>
              <w:t>Flexibility</w:t>
            </w:r>
            <w:proofErr w:type="spellEnd"/>
          </w:p>
        </w:tc>
        <w:tc>
          <w:tcPr>
            <w:tcW w:w="3070" w:type="dxa"/>
          </w:tcPr>
          <w:p w14:paraId="03EFB724" w14:textId="77777777" w:rsidR="0089699C" w:rsidRDefault="0089699C" w:rsidP="00424A15">
            <w:pPr>
              <w:rPr>
                <w:lang w:val="de-DE"/>
              </w:rPr>
            </w:pPr>
            <w:r>
              <w:rPr>
                <w:lang w:val="de-DE"/>
              </w:rPr>
              <w:t xml:space="preserve">More </w:t>
            </w:r>
            <w:proofErr w:type="spellStart"/>
            <w:r>
              <w:rPr>
                <w:lang w:val="de-DE"/>
              </w:rPr>
              <w:t>flexable</w:t>
            </w:r>
            <w:proofErr w:type="spellEnd"/>
            <w:r>
              <w:rPr>
                <w:lang w:val="de-DE"/>
              </w:rPr>
              <w:t xml:space="preserve"> </w:t>
            </w:r>
            <w:proofErr w:type="spellStart"/>
            <w:r>
              <w:rPr>
                <w:lang w:val="de-DE"/>
              </w:rPr>
              <w:t>because</w:t>
            </w:r>
            <w:proofErr w:type="spellEnd"/>
            <w:r>
              <w:rPr>
                <w:lang w:val="de-DE"/>
              </w:rPr>
              <w:t xml:space="preserve"> all </w:t>
            </w:r>
            <w:proofErr w:type="spellStart"/>
            <w:r>
              <w:rPr>
                <w:lang w:val="de-DE"/>
              </w:rPr>
              <w:t>functionality</w:t>
            </w:r>
            <w:proofErr w:type="spellEnd"/>
            <w:r>
              <w:rPr>
                <w:lang w:val="de-DE"/>
              </w:rPr>
              <w:t xml:space="preserve"> </w:t>
            </w:r>
            <w:proofErr w:type="spellStart"/>
            <w:r>
              <w:rPr>
                <w:lang w:val="de-DE"/>
              </w:rPr>
              <w:t>is</w:t>
            </w:r>
            <w:proofErr w:type="spellEnd"/>
            <w:r>
              <w:rPr>
                <w:lang w:val="de-DE"/>
              </w:rPr>
              <w:t xml:space="preserve"> in AIS-PCU, </w:t>
            </w:r>
            <w:proofErr w:type="spellStart"/>
            <w:r>
              <w:rPr>
                <w:lang w:val="de-DE"/>
              </w:rPr>
              <w:t>changes</w:t>
            </w:r>
            <w:proofErr w:type="spellEnd"/>
            <w:r>
              <w:rPr>
                <w:lang w:val="de-DE"/>
              </w:rPr>
              <w:t xml:space="preserve"> </w:t>
            </w:r>
            <w:proofErr w:type="spellStart"/>
            <w:r>
              <w:rPr>
                <w:lang w:val="de-DE"/>
              </w:rPr>
              <w:t>have</w:t>
            </w:r>
            <w:proofErr w:type="spellEnd"/>
            <w:r>
              <w:rPr>
                <w:lang w:val="de-DE"/>
              </w:rPr>
              <w:t xml:space="preserve"> an </w:t>
            </w:r>
            <w:proofErr w:type="spellStart"/>
            <w:r>
              <w:rPr>
                <w:lang w:val="de-DE"/>
              </w:rPr>
              <w:t>effect</w:t>
            </w:r>
            <w:proofErr w:type="spellEnd"/>
            <w:r>
              <w:rPr>
                <w:lang w:val="de-DE"/>
              </w:rPr>
              <w:t xml:space="preserve"> on PCU </w:t>
            </w:r>
            <w:proofErr w:type="spellStart"/>
            <w:r>
              <w:rPr>
                <w:lang w:val="de-DE"/>
              </w:rPr>
              <w:t>only</w:t>
            </w:r>
            <w:proofErr w:type="spellEnd"/>
            <w:r>
              <w:rPr>
                <w:lang w:val="de-DE"/>
              </w:rPr>
              <w:t xml:space="preserve"> </w:t>
            </w:r>
          </w:p>
        </w:tc>
        <w:tc>
          <w:tcPr>
            <w:tcW w:w="3070" w:type="dxa"/>
          </w:tcPr>
          <w:p w14:paraId="1E51A04B" w14:textId="77777777" w:rsidR="0089699C" w:rsidRDefault="0089699C" w:rsidP="000F5DB3">
            <w:pPr>
              <w:rPr>
                <w:lang w:val="de-DE"/>
              </w:rPr>
            </w:pPr>
            <w:proofErr w:type="spellStart"/>
            <w:r>
              <w:rPr>
                <w:lang w:val="de-DE"/>
              </w:rPr>
              <w:t>Less</w:t>
            </w:r>
            <w:proofErr w:type="spellEnd"/>
            <w:r>
              <w:rPr>
                <w:lang w:val="de-DE"/>
              </w:rPr>
              <w:t xml:space="preserve"> flexible </w:t>
            </w:r>
            <w:proofErr w:type="spellStart"/>
            <w:r>
              <w:rPr>
                <w:lang w:val="de-DE"/>
              </w:rPr>
              <w:t>because</w:t>
            </w:r>
            <w:proofErr w:type="spellEnd"/>
            <w:r>
              <w:rPr>
                <w:lang w:val="de-DE"/>
              </w:rPr>
              <w:t xml:space="preserve"> </w:t>
            </w:r>
            <w:proofErr w:type="spellStart"/>
            <w:r>
              <w:rPr>
                <w:lang w:val="de-DE"/>
              </w:rPr>
              <w:t>changes</w:t>
            </w:r>
            <w:proofErr w:type="spellEnd"/>
            <w:r>
              <w:rPr>
                <w:lang w:val="de-DE"/>
              </w:rPr>
              <w:t xml:space="preserve"> </w:t>
            </w:r>
            <w:proofErr w:type="spellStart"/>
            <w:r>
              <w:rPr>
                <w:lang w:val="de-DE"/>
              </w:rPr>
              <w:t>have</w:t>
            </w:r>
            <w:proofErr w:type="spellEnd"/>
            <w:r>
              <w:rPr>
                <w:lang w:val="de-DE"/>
              </w:rPr>
              <w:t xml:space="preserve"> an </w:t>
            </w:r>
            <w:proofErr w:type="spellStart"/>
            <w:r>
              <w:rPr>
                <w:lang w:val="de-DE"/>
              </w:rPr>
              <w:t>effect</w:t>
            </w:r>
            <w:proofErr w:type="spellEnd"/>
            <w:r>
              <w:rPr>
                <w:lang w:val="de-DE"/>
              </w:rPr>
              <w:t xml:space="preserve"> on </w:t>
            </w:r>
            <w:proofErr w:type="spellStart"/>
            <w:r>
              <w:rPr>
                <w:lang w:val="de-DE"/>
              </w:rPr>
              <w:t>both</w:t>
            </w:r>
            <w:proofErr w:type="spellEnd"/>
            <w:r>
              <w:rPr>
                <w:lang w:val="de-DE"/>
              </w:rPr>
              <w:t xml:space="preserve"> BS </w:t>
            </w:r>
            <w:proofErr w:type="spellStart"/>
            <w:r>
              <w:rPr>
                <w:lang w:val="de-DE"/>
              </w:rPr>
              <w:t>and</w:t>
            </w:r>
            <w:proofErr w:type="spellEnd"/>
            <w:r>
              <w:rPr>
                <w:lang w:val="de-DE"/>
              </w:rPr>
              <w:t xml:space="preserve"> AIS-PCU </w:t>
            </w:r>
          </w:p>
        </w:tc>
      </w:tr>
      <w:tr w:rsidR="0089699C" w14:paraId="43B0054D" w14:textId="77777777">
        <w:tc>
          <w:tcPr>
            <w:tcW w:w="3070" w:type="dxa"/>
          </w:tcPr>
          <w:p w14:paraId="75858EC7" w14:textId="77777777" w:rsidR="0089699C" w:rsidRDefault="0089699C" w:rsidP="000F5DB3">
            <w:pPr>
              <w:rPr>
                <w:lang w:val="de-DE"/>
              </w:rPr>
            </w:pPr>
          </w:p>
        </w:tc>
        <w:tc>
          <w:tcPr>
            <w:tcW w:w="3070" w:type="dxa"/>
          </w:tcPr>
          <w:p w14:paraId="1FC34FD9" w14:textId="77777777" w:rsidR="0089699C" w:rsidRDefault="0089699C" w:rsidP="000F5DB3">
            <w:pPr>
              <w:rPr>
                <w:lang w:val="de-DE"/>
              </w:rPr>
            </w:pPr>
          </w:p>
        </w:tc>
        <w:tc>
          <w:tcPr>
            <w:tcW w:w="3070" w:type="dxa"/>
          </w:tcPr>
          <w:p w14:paraId="22DAEC82" w14:textId="77777777" w:rsidR="0089699C" w:rsidRDefault="0089699C" w:rsidP="000F5DB3">
            <w:pPr>
              <w:rPr>
                <w:lang w:val="de-DE"/>
              </w:rPr>
            </w:pPr>
          </w:p>
        </w:tc>
      </w:tr>
      <w:tr w:rsidR="0089699C" w14:paraId="6BEBFFA4" w14:textId="77777777">
        <w:tc>
          <w:tcPr>
            <w:tcW w:w="3070" w:type="dxa"/>
          </w:tcPr>
          <w:p w14:paraId="52C83F27" w14:textId="77777777" w:rsidR="0089699C" w:rsidRDefault="0089699C" w:rsidP="000F5DB3">
            <w:pPr>
              <w:rPr>
                <w:b/>
                <w:bCs/>
                <w:lang w:val="de-DE"/>
              </w:rPr>
            </w:pPr>
            <w:r>
              <w:rPr>
                <w:b/>
                <w:bCs/>
                <w:lang w:val="de-DE"/>
              </w:rPr>
              <w:t xml:space="preserve">Technical </w:t>
            </w:r>
            <w:proofErr w:type="spellStart"/>
            <w:r>
              <w:rPr>
                <w:b/>
                <w:bCs/>
                <w:lang w:val="de-DE"/>
              </w:rPr>
              <w:t>requirements</w:t>
            </w:r>
            <w:proofErr w:type="spellEnd"/>
          </w:p>
        </w:tc>
        <w:tc>
          <w:tcPr>
            <w:tcW w:w="3070" w:type="dxa"/>
          </w:tcPr>
          <w:p w14:paraId="672B8F63" w14:textId="77777777" w:rsidR="0089699C" w:rsidRDefault="0089699C" w:rsidP="000F5DB3">
            <w:pPr>
              <w:rPr>
                <w:b/>
                <w:bCs/>
                <w:lang w:val="de-DE"/>
              </w:rPr>
            </w:pPr>
          </w:p>
        </w:tc>
        <w:tc>
          <w:tcPr>
            <w:tcW w:w="3070" w:type="dxa"/>
          </w:tcPr>
          <w:p w14:paraId="0D28A91A" w14:textId="77777777" w:rsidR="0089699C" w:rsidRDefault="0089699C" w:rsidP="000F5DB3">
            <w:pPr>
              <w:rPr>
                <w:b/>
                <w:bCs/>
                <w:lang w:val="de-DE"/>
              </w:rPr>
            </w:pPr>
          </w:p>
        </w:tc>
      </w:tr>
      <w:tr w:rsidR="0089699C" w14:paraId="054B8F17" w14:textId="77777777">
        <w:tc>
          <w:tcPr>
            <w:tcW w:w="3070" w:type="dxa"/>
          </w:tcPr>
          <w:p w14:paraId="57BB356E" w14:textId="77777777" w:rsidR="0089699C" w:rsidRDefault="0089699C" w:rsidP="000F5DB3">
            <w:pPr>
              <w:rPr>
                <w:lang w:val="de-DE"/>
              </w:rPr>
            </w:pPr>
            <w:r>
              <w:rPr>
                <w:lang w:val="de-DE"/>
              </w:rPr>
              <w:t xml:space="preserve">HW </w:t>
            </w:r>
            <w:proofErr w:type="spellStart"/>
            <w:r>
              <w:rPr>
                <w:lang w:val="de-DE"/>
              </w:rPr>
              <w:t>requirements</w:t>
            </w:r>
            <w:proofErr w:type="spellEnd"/>
          </w:p>
        </w:tc>
        <w:tc>
          <w:tcPr>
            <w:tcW w:w="3070" w:type="dxa"/>
          </w:tcPr>
          <w:p w14:paraId="43FDAABB" w14:textId="77777777" w:rsidR="0089699C" w:rsidRPr="00BD76A2" w:rsidRDefault="0089699C" w:rsidP="000F5DB3">
            <w:r>
              <w:t>AIS-PCU:</w:t>
            </w:r>
            <w:r w:rsidRPr="00BD76A2">
              <w:t xml:space="preserve"> high regarding performance and speed, </w:t>
            </w:r>
          </w:p>
          <w:p w14:paraId="758BA5BE" w14:textId="77777777" w:rsidR="0089699C" w:rsidRPr="008952DB" w:rsidRDefault="0089699C" w:rsidP="000F5DB3">
            <w:r w:rsidRPr="008952DB">
              <w:t xml:space="preserve">BS less complex </w:t>
            </w:r>
            <w:r>
              <w:t xml:space="preserve">HW structure </w:t>
            </w:r>
          </w:p>
        </w:tc>
        <w:tc>
          <w:tcPr>
            <w:tcW w:w="3070" w:type="dxa"/>
          </w:tcPr>
          <w:p w14:paraId="096253C0" w14:textId="77777777" w:rsidR="0089699C" w:rsidRPr="008952DB" w:rsidRDefault="0089699C" w:rsidP="000F5DB3">
            <w:proofErr w:type="spellStart"/>
            <w:r w:rsidRPr="008952DB">
              <w:t>BS</w:t>
            </w:r>
            <w:proofErr w:type="gramStart"/>
            <w:r>
              <w:t>:</w:t>
            </w:r>
            <w:r w:rsidRPr="00BD76A2">
              <w:t>high</w:t>
            </w:r>
            <w:proofErr w:type="spellEnd"/>
            <w:proofErr w:type="gramEnd"/>
            <w:r w:rsidRPr="00BD76A2">
              <w:t xml:space="preserve"> regarding performance and speed,</w:t>
            </w:r>
            <w:r w:rsidRPr="008952DB">
              <w:t xml:space="preserve">; </w:t>
            </w:r>
          </w:p>
          <w:p w14:paraId="1C33AB9E" w14:textId="77777777" w:rsidR="0089699C" w:rsidRDefault="0089699C" w:rsidP="000F5DB3">
            <w:pPr>
              <w:rPr>
                <w:lang w:val="de-DE"/>
              </w:rPr>
            </w:pPr>
            <w:r>
              <w:rPr>
                <w:lang w:val="de-DE"/>
              </w:rPr>
              <w:t xml:space="preserve">PCU </w:t>
            </w:r>
            <w:proofErr w:type="spellStart"/>
            <w:r>
              <w:rPr>
                <w:lang w:val="de-DE"/>
              </w:rPr>
              <w:t>low</w:t>
            </w:r>
            <w:proofErr w:type="spellEnd"/>
          </w:p>
        </w:tc>
      </w:tr>
      <w:tr w:rsidR="0089699C" w14:paraId="7F362E3C" w14:textId="77777777">
        <w:tc>
          <w:tcPr>
            <w:tcW w:w="3070" w:type="dxa"/>
          </w:tcPr>
          <w:p w14:paraId="3EBD0BCB" w14:textId="77777777" w:rsidR="0089699C" w:rsidRDefault="0089699C" w:rsidP="000F5DB3">
            <w:pPr>
              <w:rPr>
                <w:lang w:val="de-DE"/>
              </w:rPr>
            </w:pPr>
            <w:r>
              <w:rPr>
                <w:lang w:val="de-DE"/>
              </w:rPr>
              <w:t xml:space="preserve">SW </w:t>
            </w:r>
            <w:proofErr w:type="spellStart"/>
            <w:r>
              <w:rPr>
                <w:lang w:val="de-DE"/>
              </w:rPr>
              <w:t>requirements</w:t>
            </w:r>
            <w:proofErr w:type="spellEnd"/>
          </w:p>
        </w:tc>
        <w:tc>
          <w:tcPr>
            <w:tcW w:w="3070" w:type="dxa"/>
          </w:tcPr>
          <w:p w14:paraId="757A4B8D" w14:textId="77777777" w:rsidR="0089699C" w:rsidRPr="008952DB" w:rsidRDefault="0089699C" w:rsidP="000F5DB3">
            <w:proofErr w:type="spellStart"/>
            <w:r>
              <w:t>AIS-PCU</w:t>
            </w:r>
            <w:proofErr w:type="gramStart"/>
            <w:r>
              <w:t>:</w:t>
            </w:r>
            <w:r w:rsidRPr="00BD76A2">
              <w:t>high</w:t>
            </w:r>
            <w:proofErr w:type="spellEnd"/>
            <w:proofErr w:type="gramEnd"/>
            <w:r w:rsidRPr="00BD76A2">
              <w:t xml:space="preserve"> regarding performance and speed, </w:t>
            </w:r>
            <w:r>
              <w:t xml:space="preserve"> real time processing,</w:t>
            </w:r>
          </w:p>
          <w:p w14:paraId="6FB15422" w14:textId="77777777" w:rsidR="0089699C" w:rsidRDefault="0089699C" w:rsidP="000F5DB3">
            <w:pPr>
              <w:rPr>
                <w:lang w:val="de-DE"/>
              </w:rPr>
            </w:pPr>
            <w:r>
              <w:rPr>
                <w:lang w:val="de-DE"/>
              </w:rPr>
              <w:t xml:space="preserve">BS: </w:t>
            </w:r>
            <w:proofErr w:type="spellStart"/>
            <w:r>
              <w:rPr>
                <w:lang w:val="de-DE"/>
              </w:rPr>
              <w:t>low</w:t>
            </w:r>
            <w:proofErr w:type="spellEnd"/>
          </w:p>
        </w:tc>
        <w:tc>
          <w:tcPr>
            <w:tcW w:w="3070" w:type="dxa"/>
          </w:tcPr>
          <w:p w14:paraId="00F59C8F" w14:textId="77777777" w:rsidR="0089699C" w:rsidRPr="008952DB" w:rsidRDefault="0089699C" w:rsidP="000F5DB3">
            <w:r w:rsidRPr="008952DB">
              <w:t>BS</w:t>
            </w:r>
            <w:r w:rsidRPr="00BD76A2">
              <w:t xml:space="preserve"> high regarding performance and speed</w:t>
            </w:r>
            <w:proofErr w:type="gramStart"/>
            <w:r w:rsidRPr="00BD76A2">
              <w:t xml:space="preserve">, </w:t>
            </w:r>
            <w:r>
              <w:t xml:space="preserve"> real</w:t>
            </w:r>
            <w:proofErr w:type="gramEnd"/>
            <w:r>
              <w:t xml:space="preserve"> time processing</w:t>
            </w:r>
            <w:r w:rsidRPr="008952DB">
              <w:t>;</w:t>
            </w:r>
          </w:p>
          <w:p w14:paraId="6983C555" w14:textId="77777777" w:rsidR="0089699C" w:rsidRDefault="0089699C" w:rsidP="000F5DB3">
            <w:pPr>
              <w:rPr>
                <w:lang w:val="de-DE"/>
              </w:rPr>
            </w:pPr>
            <w:r>
              <w:rPr>
                <w:lang w:val="de-DE"/>
              </w:rPr>
              <w:t xml:space="preserve">AIS-PCU: </w:t>
            </w:r>
            <w:proofErr w:type="spellStart"/>
            <w:r>
              <w:rPr>
                <w:lang w:val="de-DE"/>
              </w:rPr>
              <w:t>low</w:t>
            </w:r>
            <w:proofErr w:type="spellEnd"/>
          </w:p>
        </w:tc>
      </w:tr>
      <w:tr w:rsidR="0089699C" w:rsidRPr="008952DB" w14:paraId="01676214" w14:textId="77777777">
        <w:tc>
          <w:tcPr>
            <w:tcW w:w="3070" w:type="dxa"/>
          </w:tcPr>
          <w:p w14:paraId="5C98AFBA" w14:textId="77777777" w:rsidR="0089699C" w:rsidRDefault="0089699C" w:rsidP="000F5DB3">
            <w:pPr>
              <w:rPr>
                <w:lang w:val="de-DE"/>
              </w:rPr>
            </w:pPr>
            <w:proofErr w:type="spellStart"/>
            <w:r>
              <w:rPr>
                <w:lang w:val="de-DE"/>
              </w:rPr>
              <w:t>Avaliability</w:t>
            </w:r>
            <w:proofErr w:type="spellEnd"/>
            <w:r>
              <w:rPr>
                <w:lang w:val="de-DE"/>
              </w:rPr>
              <w:t xml:space="preserve"> on </w:t>
            </w:r>
            <w:proofErr w:type="spellStart"/>
            <w:r>
              <w:rPr>
                <w:lang w:val="de-DE"/>
              </w:rPr>
              <w:t>the</w:t>
            </w:r>
            <w:proofErr w:type="spellEnd"/>
            <w:r>
              <w:rPr>
                <w:lang w:val="de-DE"/>
              </w:rPr>
              <w:t xml:space="preserve"> </w:t>
            </w:r>
            <w:proofErr w:type="spellStart"/>
            <w:r>
              <w:rPr>
                <w:lang w:val="de-DE"/>
              </w:rPr>
              <w:t>market</w:t>
            </w:r>
            <w:proofErr w:type="spellEnd"/>
          </w:p>
        </w:tc>
        <w:tc>
          <w:tcPr>
            <w:tcW w:w="3070" w:type="dxa"/>
          </w:tcPr>
          <w:p w14:paraId="689A5D31" w14:textId="77777777" w:rsidR="0089699C" w:rsidRPr="008952DB" w:rsidRDefault="0089699C" w:rsidP="000F5DB3">
            <w:r w:rsidRPr="008952DB">
              <w:t xml:space="preserve">BS: type certified </w:t>
            </w:r>
            <w:r>
              <w:t xml:space="preserve">off the shelf </w:t>
            </w:r>
            <w:r>
              <w:lastRenderedPageBreak/>
              <w:t>product</w:t>
            </w:r>
          </w:p>
          <w:p w14:paraId="04F60CDA" w14:textId="77777777" w:rsidR="0089699C" w:rsidRPr="00CF3B6F" w:rsidRDefault="0089699C" w:rsidP="000F5DB3">
            <w:r>
              <w:t>AIS-PCU</w:t>
            </w:r>
            <w:r w:rsidRPr="00CF3B6F">
              <w:t>: Development necessary (high c</w:t>
            </w:r>
            <w:r>
              <w:t>omplexity)</w:t>
            </w:r>
          </w:p>
        </w:tc>
        <w:tc>
          <w:tcPr>
            <w:tcW w:w="3070" w:type="dxa"/>
          </w:tcPr>
          <w:p w14:paraId="6E57B7D2" w14:textId="77777777" w:rsidR="0089699C" w:rsidRPr="008952DB" w:rsidRDefault="0089699C" w:rsidP="000F5DB3">
            <w:r w:rsidRPr="008952DB">
              <w:lastRenderedPageBreak/>
              <w:t xml:space="preserve">BS: type certified </w:t>
            </w:r>
            <w:r>
              <w:t xml:space="preserve">off the shelf </w:t>
            </w:r>
            <w:r>
              <w:lastRenderedPageBreak/>
              <w:t>product</w:t>
            </w:r>
            <w:r w:rsidRPr="008952DB">
              <w:t>;</w:t>
            </w:r>
          </w:p>
          <w:p w14:paraId="3633EF12" w14:textId="77777777" w:rsidR="0089699C" w:rsidRPr="008952DB" w:rsidRDefault="0089699C" w:rsidP="000F5DB3">
            <w:r>
              <w:t>AIS-PCU</w:t>
            </w:r>
            <w:r w:rsidRPr="00CF3B6F">
              <w:t>: Development necessary (</w:t>
            </w:r>
            <w:r>
              <w:t>low</w:t>
            </w:r>
            <w:r w:rsidRPr="00CF3B6F">
              <w:t xml:space="preserve"> c</w:t>
            </w:r>
            <w:r>
              <w:t>omplexity)</w:t>
            </w:r>
          </w:p>
        </w:tc>
      </w:tr>
      <w:tr w:rsidR="0089699C" w:rsidRPr="008952DB" w14:paraId="02150922" w14:textId="77777777">
        <w:tc>
          <w:tcPr>
            <w:tcW w:w="3070" w:type="dxa"/>
          </w:tcPr>
          <w:p w14:paraId="762A5940" w14:textId="77777777" w:rsidR="0089699C" w:rsidRDefault="0089699C" w:rsidP="000F5DB3">
            <w:pPr>
              <w:rPr>
                <w:lang w:val="de-DE"/>
              </w:rPr>
            </w:pPr>
            <w:proofErr w:type="spellStart"/>
            <w:r>
              <w:rPr>
                <w:lang w:val="de-DE"/>
              </w:rPr>
              <w:lastRenderedPageBreak/>
              <w:t>Integrater</w:t>
            </w:r>
            <w:proofErr w:type="spellEnd"/>
          </w:p>
        </w:tc>
        <w:tc>
          <w:tcPr>
            <w:tcW w:w="3070" w:type="dxa"/>
          </w:tcPr>
          <w:p w14:paraId="51AEF119" w14:textId="77777777" w:rsidR="0089699C" w:rsidRPr="008952DB" w:rsidRDefault="0089699C" w:rsidP="000F5DB3">
            <w:r w:rsidRPr="008952DB">
              <w:t xml:space="preserve">Detailed AIS knowledge by the </w:t>
            </w:r>
            <w:r>
              <w:t xml:space="preserve">AIS-PCU </w:t>
            </w:r>
            <w:r w:rsidRPr="008952DB">
              <w:t xml:space="preserve">integrator necessary </w:t>
            </w:r>
          </w:p>
        </w:tc>
        <w:tc>
          <w:tcPr>
            <w:tcW w:w="3070" w:type="dxa"/>
          </w:tcPr>
          <w:p w14:paraId="3F643369" w14:textId="77777777" w:rsidR="0089699C" w:rsidRPr="008952DB" w:rsidRDefault="0089699C" w:rsidP="000F5DB3">
            <w:r>
              <w:t xml:space="preserve">Detailed AIS </w:t>
            </w:r>
            <w:r w:rsidRPr="008952DB">
              <w:t xml:space="preserve">knowledge </w:t>
            </w:r>
            <w:r>
              <w:t>mainly in BS “implemented</w:t>
            </w:r>
            <w:r w:rsidRPr="008952DB">
              <w:t>“</w:t>
            </w:r>
          </w:p>
        </w:tc>
      </w:tr>
      <w:tr w:rsidR="0089699C" w:rsidRPr="008952DB" w14:paraId="36B0C3E4" w14:textId="77777777">
        <w:tc>
          <w:tcPr>
            <w:tcW w:w="3070" w:type="dxa"/>
          </w:tcPr>
          <w:p w14:paraId="7C0C037D" w14:textId="77777777" w:rsidR="0089699C" w:rsidRPr="008952DB" w:rsidRDefault="0089699C" w:rsidP="000F5DB3"/>
        </w:tc>
        <w:tc>
          <w:tcPr>
            <w:tcW w:w="3070" w:type="dxa"/>
          </w:tcPr>
          <w:p w14:paraId="73EEBDB5" w14:textId="77777777" w:rsidR="0089699C" w:rsidRPr="008952DB" w:rsidRDefault="0089699C" w:rsidP="000F5DB3"/>
        </w:tc>
        <w:tc>
          <w:tcPr>
            <w:tcW w:w="3070" w:type="dxa"/>
          </w:tcPr>
          <w:p w14:paraId="28F0BDDE" w14:textId="77777777" w:rsidR="0089699C" w:rsidRPr="008952DB" w:rsidRDefault="0089699C" w:rsidP="000F5DB3"/>
        </w:tc>
      </w:tr>
      <w:tr w:rsidR="0089699C" w14:paraId="0EE2150A" w14:textId="77777777">
        <w:tc>
          <w:tcPr>
            <w:tcW w:w="3070" w:type="dxa"/>
          </w:tcPr>
          <w:p w14:paraId="3657DE4A" w14:textId="77777777" w:rsidR="0089699C" w:rsidRDefault="0089699C" w:rsidP="000F5DB3">
            <w:pPr>
              <w:rPr>
                <w:b/>
                <w:bCs/>
                <w:lang w:val="de-DE"/>
              </w:rPr>
            </w:pPr>
            <w:r>
              <w:rPr>
                <w:b/>
                <w:bCs/>
                <w:lang w:val="de-DE"/>
              </w:rPr>
              <w:t xml:space="preserve">Quality </w:t>
            </w:r>
            <w:proofErr w:type="spellStart"/>
            <w:r>
              <w:rPr>
                <w:b/>
                <w:bCs/>
                <w:lang w:val="de-DE"/>
              </w:rPr>
              <w:t>ensurance</w:t>
            </w:r>
            <w:proofErr w:type="spellEnd"/>
            <w:r>
              <w:rPr>
                <w:b/>
                <w:bCs/>
                <w:lang w:val="de-DE"/>
              </w:rPr>
              <w:t xml:space="preserve"> </w:t>
            </w:r>
          </w:p>
        </w:tc>
        <w:tc>
          <w:tcPr>
            <w:tcW w:w="3070" w:type="dxa"/>
          </w:tcPr>
          <w:p w14:paraId="63F79C44" w14:textId="77777777" w:rsidR="0089699C" w:rsidRDefault="0089699C" w:rsidP="000F5DB3">
            <w:pPr>
              <w:rPr>
                <w:b/>
                <w:bCs/>
                <w:lang w:val="de-DE"/>
              </w:rPr>
            </w:pPr>
          </w:p>
        </w:tc>
        <w:tc>
          <w:tcPr>
            <w:tcW w:w="3070" w:type="dxa"/>
          </w:tcPr>
          <w:p w14:paraId="2D32BF4F" w14:textId="77777777" w:rsidR="0089699C" w:rsidRDefault="0089699C" w:rsidP="000F5DB3">
            <w:pPr>
              <w:rPr>
                <w:b/>
                <w:bCs/>
                <w:lang w:val="de-DE"/>
              </w:rPr>
            </w:pPr>
          </w:p>
        </w:tc>
      </w:tr>
      <w:tr w:rsidR="0089699C" w:rsidRPr="004F146C" w14:paraId="24CA9DE5" w14:textId="77777777">
        <w:tc>
          <w:tcPr>
            <w:tcW w:w="3070" w:type="dxa"/>
          </w:tcPr>
          <w:p w14:paraId="124DE439" w14:textId="77777777" w:rsidR="0089699C" w:rsidRDefault="0089699C" w:rsidP="000F5DB3">
            <w:pPr>
              <w:rPr>
                <w:lang w:val="de-DE"/>
              </w:rPr>
            </w:pPr>
            <w:r>
              <w:rPr>
                <w:lang w:val="de-DE"/>
              </w:rPr>
              <w:t xml:space="preserve">AIS VDL </w:t>
            </w:r>
            <w:proofErr w:type="spellStart"/>
            <w:r>
              <w:rPr>
                <w:lang w:val="de-DE"/>
              </w:rPr>
              <w:t>control</w:t>
            </w:r>
            <w:proofErr w:type="spellEnd"/>
          </w:p>
        </w:tc>
        <w:tc>
          <w:tcPr>
            <w:tcW w:w="3070" w:type="dxa"/>
          </w:tcPr>
          <w:p w14:paraId="51390C0A" w14:textId="77777777" w:rsidR="0089699C" w:rsidRPr="00D57C83" w:rsidRDefault="0089699C" w:rsidP="000F5DB3">
            <w:r>
              <w:t>AIS-PCU</w:t>
            </w:r>
            <w:r w:rsidRPr="00D57C83">
              <w:t xml:space="preserve"> is sole controlling entity </w:t>
            </w:r>
          </w:p>
        </w:tc>
        <w:tc>
          <w:tcPr>
            <w:tcW w:w="3070" w:type="dxa"/>
          </w:tcPr>
          <w:p w14:paraId="148FB15B" w14:textId="77777777" w:rsidR="0089699C" w:rsidRDefault="0089699C" w:rsidP="000F5DB3">
            <w:r w:rsidRPr="00033AAE">
              <w:t>Distributed</w:t>
            </w:r>
            <w:r>
              <w:t xml:space="preserve"> between AIS-PCU and BS; AIS-PCU</w:t>
            </w:r>
            <w:r w:rsidRPr="001876DB">
              <w:t xml:space="preserve"> is supported</w:t>
            </w:r>
            <w:r>
              <w:t xml:space="preserve"> </w:t>
            </w:r>
            <w:r w:rsidRPr="001876DB">
              <w:t xml:space="preserve">by BS </w:t>
            </w:r>
            <w:r>
              <w:t>(e.g</w:t>
            </w:r>
            <w:proofErr w:type="gramStart"/>
            <w:r>
              <w:t xml:space="preserve">.  </w:t>
            </w:r>
            <w:r w:rsidRPr="001876DB">
              <w:t>semaphore</w:t>
            </w:r>
            <w:proofErr w:type="gramEnd"/>
            <w:r w:rsidRPr="001876DB">
              <w:t xml:space="preserve"> operation, periodic transmission for chan</w:t>
            </w:r>
            <w:r>
              <w:t>n</w:t>
            </w:r>
            <w:r w:rsidRPr="001876DB">
              <w:t xml:space="preserve">el </w:t>
            </w:r>
            <w:r>
              <w:t xml:space="preserve">management messages, </w:t>
            </w:r>
          </w:p>
          <w:p w14:paraId="67939BBD" w14:textId="77777777" w:rsidR="0089699C" w:rsidRPr="004F146C" w:rsidRDefault="0089699C" w:rsidP="000F5DB3">
            <w:pPr>
              <w:rPr>
                <w:lang w:val="fr-CA"/>
              </w:rPr>
            </w:pPr>
            <w:proofErr w:type="spellStart"/>
            <w:r>
              <w:rPr>
                <w:lang w:val="fr-CA"/>
              </w:rPr>
              <w:t>r</w:t>
            </w:r>
            <w:r w:rsidRPr="00F00785">
              <w:rPr>
                <w:lang w:val="fr-CA"/>
              </w:rPr>
              <w:t>esponse</w:t>
            </w:r>
            <w:proofErr w:type="spellEnd"/>
            <w:r w:rsidRPr="00F00785">
              <w:rPr>
                <w:lang w:val="fr-CA"/>
              </w:rPr>
              <w:t xml:space="preserve"> on interrogation, VDL </w:t>
            </w:r>
            <w:proofErr w:type="spellStart"/>
            <w:r w:rsidRPr="00F00785">
              <w:rPr>
                <w:lang w:val="fr-CA"/>
              </w:rPr>
              <w:t>access</w:t>
            </w:r>
            <w:proofErr w:type="spellEnd"/>
            <w:r w:rsidRPr="00F00785">
              <w:rPr>
                <w:lang w:val="fr-CA"/>
              </w:rPr>
              <w:t>)</w:t>
            </w:r>
          </w:p>
        </w:tc>
      </w:tr>
      <w:tr w:rsidR="0089699C" w:rsidRPr="001876DB" w14:paraId="0C50AE65" w14:textId="77777777">
        <w:tc>
          <w:tcPr>
            <w:tcW w:w="3070" w:type="dxa"/>
          </w:tcPr>
          <w:p w14:paraId="0C1813D1" w14:textId="77777777" w:rsidR="0089699C" w:rsidRDefault="0089699C" w:rsidP="000F5DB3">
            <w:pPr>
              <w:rPr>
                <w:lang w:val="de-DE"/>
              </w:rPr>
            </w:pPr>
            <w:proofErr w:type="spellStart"/>
            <w:r>
              <w:rPr>
                <w:lang w:val="de-DE"/>
              </w:rPr>
              <w:t>Certification</w:t>
            </w:r>
            <w:proofErr w:type="spellEnd"/>
            <w:r>
              <w:rPr>
                <w:lang w:val="de-DE"/>
              </w:rPr>
              <w:t xml:space="preserve"> </w:t>
            </w:r>
          </w:p>
        </w:tc>
        <w:tc>
          <w:tcPr>
            <w:tcW w:w="3070" w:type="dxa"/>
          </w:tcPr>
          <w:p w14:paraId="12BCE031" w14:textId="77777777" w:rsidR="0089699C" w:rsidRDefault="0089699C" w:rsidP="000F5DB3">
            <w:r w:rsidRPr="001876DB">
              <w:t xml:space="preserve">BS certification: mainly RF parameter </w:t>
            </w:r>
            <w:r>
              <w:t>(</w:t>
            </w:r>
            <w:r w:rsidRPr="001876DB">
              <w:t>IEC</w:t>
            </w:r>
            <w:r>
              <w:t xml:space="preserve"> standard</w:t>
            </w:r>
            <w:r w:rsidRPr="001876DB">
              <w:t>):</w:t>
            </w:r>
          </w:p>
          <w:p w14:paraId="72F1722B" w14:textId="77777777" w:rsidR="0089699C" w:rsidRPr="001876DB" w:rsidRDefault="0089699C" w:rsidP="000F5DB3">
            <w:r>
              <w:t>AIS-PCU</w:t>
            </w:r>
            <w:r w:rsidRPr="001876DB">
              <w:t xml:space="preserve"> certification: AIS functionality</w:t>
            </w:r>
          </w:p>
          <w:p w14:paraId="33B5C891" w14:textId="77777777" w:rsidR="0089699C" w:rsidRPr="001876DB" w:rsidRDefault="0089699C" w:rsidP="000F5DB3">
            <w:r w:rsidRPr="001876DB">
              <w:t>(</w:t>
            </w:r>
            <w:proofErr w:type="gramStart"/>
            <w:r w:rsidRPr="001876DB">
              <w:t>no</w:t>
            </w:r>
            <w:proofErr w:type="gramEnd"/>
            <w:r w:rsidRPr="001876DB">
              <w:t xml:space="preserve"> test standard </w:t>
            </w:r>
            <w:r>
              <w:t>available)</w:t>
            </w:r>
          </w:p>
        </w:tc>
        <w:tc>
          <w:tcPr>
            <w:tcW w:w="3070" w:type="dxa"/>
          </w:tcPr>
          <w:p w14:paraId="5FDC40B6" w14:textId="77777777" w:rsidR="0089699C" w:rsidRPr="001876DB" w:rsidRDefault="0089699C" w:rsidP="000F5DB3">
            <w:r>
              <w:t>BS certification:</w:t>
            </w:r>
            <w:r w:rsidRPr="001876DB">
              <w:t xml:space="preserve"> RF parameter</w:t>
            </w:r>
            <w:r>
              <w:t xml:space="preserve"> and </w:t>
            </w:r>
            <w:r w:rsidRPr="001876DB">
              <w:t>AIS functionality</w:t>
            </w:r>
            <w:r>
              <w:t xml:space="preserve"> (IEC standard)</w:t>
            </w:r>
          </w:p>
          <w:p w14:paraId="1FAB5E63" w14:textId="77777777" w:rsidR="0089699C" w:rsidRPr="001876DB" w:rsidRDefault="0089699C" w:rsidP="000F5DB3"/>
        </w:tc>
      </w:tr>
    </w:tbl>
    <w:p w14:paraId="0E3F1589" w14:textId="77777777" w:rsidR="0089699C" w:rsidRPr="004F146C" w:rsidRDefault="0089699C" w:rsidP="00CB06B8"/>
    <w:p w14:paraId="2529EF21" w14:textId="77777777" w:rsidR="0089699C" w:rsidRPr="009D4C89" w:rsidRDefault="0089699C" w:rsidP="00CB06B8">
      <w:pPr>
        <w:pStyle w:val="Heading2"/>
        <w:keepNext/>
        <w:tabs>
          <w:tab w:val="clear" w:pos="851"/>
          <w:tab w:val="num" w:pos="576"/>
        </w:tabs>
        <w:spacing w:after="60"/>
        <w:ind w:left="576" w:hanging="576"/>
      </w:pPr>
      <w:bookmarkStart w:id="60" w:name="_Toc304976431"/>
      <w:bookmarkStart w:id="61" w:name="_Toc336416361"/>
      <w:r>
        <w:t>Comparison of the remote site and node site AIS-PCU location configuration</w:t>
      </w:r>
      <w:bookmarkEnd w:id="60"/>
      <w:bookmarkEnd w:id="61"/>
    </w:p>
    <w:p w14:paraId="54C78DF8" w14:textId="77777777" w:rsidR="0089699C" w:rsidRDefault="0089699C" w:rsidP="00CB06B8">
      <w:pPr>
        <w:rPr>
          <w:lang w:val="en-US"/>
        </w:rPr>
      </w:pPr>
      <w:r>
        <w:rPr>
          <w:lang w:val="en-US"/>
        </w:rPr>
        <w:t xml:space="preserve">This section compares the remote site and node site AIS-PCU location configuration and identifies the relative advantages of each of the AIS-PCU location configurations. </w:t>
      </w:r>
    </w:p>
    <w:p w14:paraId="069E39CA" w14:textId="77777777" w:rsidR="0089699C" w:rsidRDefault="0089699C" w:rsidP="00CB06B8">
      <w:pPr>
        <w:pStyle w:val="Heading3"/>
        <w:tabs>
          <w:tab w:val="clear" w:pos="992"/>
          <w:tab w:val="num" w:pos="720"/>
        </w:tabs>
        <w:spacing w:after="60"/>
        <w:ind w:left="720" w:hanging="720"/>
      </w:pPr>
      <w:bookmarkStart w:id="62" w:name="_Toc336416362"/>
      <w:r>
        <w:t>Criteria and recommendations regarding the fields of application</w:t>
      </w:r>
      <w:bookmarkEnd w:id="62"/>
    </w:p>
    <w:p w14:paraId="7F1BB3ED" w14:textId="77777777" w:rsidR="0089699C" w:rsidRDefault="0089699C" w:rsidP="00CB06B8">
      <w:pPr>
        <w:rPr>
          <w:lang w:val="en-US"/>
        </w:rPr>
      </w:pPr>
      <w:r>
        <w:rPr>
          <w:lang w:val="en-US"/>
        </w:rPr>
        <w:t>While it is generally recommended that the remote site AIS-PCU location configuration should be used, the potential benefits and the potential disadvantages of the node site AIS-PCU location should be carefully considered taking into account the local or regional conditions and requirements.</w:t>
      </w:r>
    </w:p>
    <w:p w14:paraId="64D2781E" w14:textId="77777777" w:rsidR="0089699C" w:rsidRDefault="0089699C" w:rsidP="00CB06B8">
      <w:pPr>
        <w:rPr>
          <w:lang w:val="en-US"/>
        </w:rPr>
      </w:pPr>
    </w:p>
    <w:p w14:paraId="7956FBD3" w14:textId="77777777" w:rsidR="0089699C" w:rsidRDefault="0089699C" w:rsidP="00CB06B8">
      <w:pPr>
        <w:rPr>
          <w:lang w:val="en-US"/>
        </w:rPr>
      </w:pPr>
      <w:r>
        <w:rPr>
          <w:lang w:val="en-US"/>
        </w:rPr>
        <w:t>This section finally identifies criteria and provides recommendation regarding the fields of application of the two modes of operation, which use the concepts developed in previous chapters.</w:t>
      </w:r>
    </w:p>
    <w:p w14:paraId="1907C132" w14:textId="77777777" w:rsidR="0089699C" w:rsidRDefault="0089699C" w:rsidP="00CB06B8">
      <w:pPr>
        <w:pStyle w:val="Heading3"/>
        <w:tabs>
          <w:tab w:val="clear" w:pos="992"/>
          <w:tab w:val="num" w:pos="720"/>
        </w:tabs>
        <w:spacing w:after="60"/>
        <w:ind w:left="720" w:hanging="720"/>
        <w:rPr>
          <w:lang w:val="en-US" w:eastAsia="en-US"/>
        </w:rPr>
      </w:pPr>
      <w:bookmarkStart w:id="63" w:name="_Toc336416363"/>
      <w:r>
        <w:rPr>
          <w:lang w:val="en-US"/>
        </w:rPr>
        <w:t>Typical fields of application for the remote site AIS-PCU location configuration</w:t>
      </w:r>
      <w:bookmarkEnd w:id="63"/>
    </w:p>
    <w:p w14:paraId="598B523C" w14:textId="77777777" w:rsidR="0089699C" w:rsidRPr="00BD439F" w:rsidRDefault="0089699C" w:rsidP="00CB06B8">
      <w:pPr>
        <w:rPr>
          <w:lang w:val="en-US"/>
        </w:rPr>
      </w:pPr>
      <w:proofErr w:type="gramStart"/>
      <w:r w:rsidRPr="00BD439F">
        <w:rPr>
          <w:lang w:val="en-US"/>
        </w:rPr>
        <w:t>Criteria which support the remote site AIS-PCU location configuration</w:t>
      </w:r>
      <w:proofErr w:type="gramEnd"/>
      <w:r w:rsidRPr="00BD439F">
        <w:rPr>
          <w:lang w:val="en-US"/>
        </w:rPr>
        <w:t xml:space="preserve"> are:</w:t>
      </w:r>
    </w:p>
    <w:p w14:paraId="50DEB50B" w14:textId="77777777" w:rsidR="0089699C" w:rsidRPr="00BD439F" w:rsidRDefault="0089699C" w:rsidP="00347AE7">
      <w:pPr>
        <w:numPr>
          <w:ilvl w:val="0"/>
          <w:numId w:val="26"/>
        </w:numPr>
        <w:rPr>
          <w:lang w:val="en-US"/>
        </w:rPr>
      </w:pPr>
      <w:r w:rsidRPr="00BD439F">
        <w:rPr>
          <w:lang w:val="en-US"/>
        </w:rPr>
        <w:t xml:space="preserve">Multiple AIS Sectors and/or many Fixed AIS Stations at one AIS-PSS: The more AIS Sectors at AIS-PSS are needed depending on the coverage planning, the larger the demands for </w:t>
      </w:r>
      <w:proofErr w:type="gramStart"/>
      <w:r w:rsidRPr="00BD439F">
        <w:rPr>
          <w:lang w:val="en-US"/>
        </w:rPr>
        <w:t>a</w:t>
      </w:r>
      <w:proofErr w:type="gramEnd"/>
      <w:r w:rsidRPr="00BD439F">
        <w:rPr>
          <w:lang w:val="en-US"/>
        </w:rPr>
        <w:t xml:space="preserve"> AIS-PCU localized at the AIS-PSS site.</w:t>
      </w:r>
    </w:p>
    <w:p w14:paraId="0AD43A65" w14:textId="77777777" w:rsidR="0089699C" w:rsidRPr="00BD439F" w:rsidRDefault="0089699C" w:rsidP="00347AE7">
      <w:pPr>
        <w:numPr>
          <w:ilvl w:val="0"/>
          <w:numId w:val="26"/>
        </w:numPr>
        <w:rPr>
          <w:lang w:val="en-US"/>
        </w:rPr>
      </w:pPr>
      <w:r w:rsidRPr="00BD439F">
        <w:rPr>
          <w:lang w:val="en-US"/>
        </w:rPr>
        <w:t>Unavailability of reliable or even redundant communication lines: Loss of communication between AIS-PCU and the AIS-PSS will cause the termination of the ability to perform maintained remote site broadcasts, e.g. AIS-AtoN.</w:t>
      </w:r>
    </w:p>
    <w:p w14:paraId="0AD0EE8A" w14:textId="77777777" w:rsidR="0089699C" w:rsidRPr="00BD439F" w:rsidRDefault="0089699C" w:rsidP="00CB06B8">
      <w:pPr>
        <w:pStyle w:val="Heading3"/>
        <w:tabs>
          <w:tab w:val="clear" w:pos="992"/>
          <w:tab w:val="num" w:pos="720"/>
        </w:tabs>
        <w:spacing w:after="60"/>
        <w:ind w:left="720" w:hanging="720"/>
        <w:rPr>
          <w:lang w:val="en-US" w:eastAsia="en-US"/>
        </w:rPr>
      </w:pPr>
      <w:bookmarkStart w:id="64" w:name="_Toc336416364"/>
      <w:r w:rsidRPr="00BD439F">
        <w:rPr>
          <w:lang w:val="en-US"/>
        </w:rPr>
        <w:t>Typical fields of application for the node site AIS-PCU location configuration</w:t>
      </w:r>
      <w:bookmarkEnd w:id="64"/>
    </w:p>
    <w:p w14:paraId="0C5BE04E" w14:textId="77777777" w:rsidR="0089699C" w:rsidRPr="00BD439F" w:rsidRDefault="0089699C" w:rsidP="00CB06B8">
      <w:pPr>
        <w:rPr>
          <w:lang w:val="en-US"/>
        </w:rPr>
      </w:pPr>
      <w:r w:rsidRPr="00BD439F">
        <w:rPr>
          <w:lang w:val="en-US"/>
        </w:rPr>
        <w:t xml:space="preserve">Criteria which support the node site AIS-PCU location configuration </w:t>
      </w:r>
      <w:r>
        <w:rPr>
          <w:lang w:val="en-US"/>
        </w:rPr>
        <w:t>is</w:t>
      </w:r>
      <w:r w:rsidRPr="00BD439F">
        <w:rPr>
          <w:lang w:val="en-US"/>
        </w:rPr>
        <w:t>:</w:t>
      </w:r>
    </w:p>
    <w:p w14:paraId="3BB8BE58" w14:textId="77777777" w:rsidR="0089699C" w:rsidRPr="00BD439F" w:rsidRDefault="0089699C" w:rsidP="00347AE7">
      <w:pPr>
        <w:numPr>
          <w:ilvl w:val="0"/>
          <w:numId w:val="27"/>
        </w:numPr>
        <w:rPr>
          <w:lang w:val="en-US"/>
        </w:rPr>
      </w:pPr>
      <w:r>
        <w:rPr>
          <w:lang w:val="en-US"/>
        </w:rPr>
        <w:lastRenderedPageBreak/>
        <w:t>Coverage Planning</w:t>
      </w:r>
      <w:r w:rsidRPr="00BD439F">
        <w:rPr>
          <w:lang w:val="en-US"/>
        </w:rPr>
        <w:t>: If coverage planning of one AIS Service results in a dominant number of AIS-PSS with only one sector and a single AIS Base Station at those AIS-PSSs, node site AIS-PCU location configuration should be considered.</w:t>
      </w:r>
    </w:p>
    <w:p w14:paraId="396AFDAD" w14:textId="77777777" w:rsidR="0089699C" w:rsidRDefault="0089699C" w:rsidP="00CB06B8">
      <w:pPr>
        <w:pStyle w:val="Heading3"/>
        <w:tabs>
          <w:tab w:val="clear" w:pos="992"/>
          <w:tab w:val="num" w:pos="720"/>
        </w:tabs>
        <w:spacing w:after="60"/>
        <w:ind w:left="720" w:hanging="720"/>
        <w:rPr>
          <w:lang w:val="en-US" w:eastAsia="en-US"/>
        </w:rPr>
      </w:pPr>
      <w:bookmarkStart w:id="65" w:name="_Toc336416365"/>
      <w:r>
        <w:rPr>
          <w:lang w:val="en-US"/>
        </w:rPr>
        <w:t>Concluding notes</w:t>
      </w:r>
      <w:bookmarkEnd w:id="65"/>
    </w:p>
    <w:p w14:paraId="5892A92B" w14:textId="77777777" w:rsidR="0089699C" w:rsidRDefault="0089699C" w:rsidP="00CB06B8">
      <w:pPr>
        <w:rPr>
          <w:lang w:val="en-US"/>
        </w:rPr>
      </w:pPr>
      <w:r w:rsidRPr="002C1C98">
        <w:rPr>
          <w:lang w:val="en-US"/>
        </w:rPr>
        <w:t xml:space="preserve">It should be noted, that the two different </w:t>
      </w:r>
      <w:r>
        <w:rPr>
          <w:lang w:val="en-US"/>
        </w:rPr>
        <w:t>AIS-PCU</w:t>
      </w:r>
      <w:r w:rsidRPr="002C1C98">
        <w:rPr>
          <w:lang w:val="en-US"/>
        </w:rPr>
        <w:t xml:space="preserve"> </w:t>
      </w:r>
      <w:r>
        <w:rPr>
          <w:lang w:val="en-US"/>
        </w:rPr>
        <w:t>location</w:t>
      </w:r>
      <w:r w:rsidRPr="002C1C98">
        <w:rPr>
          <w:lang w:val="en-US"/>
        </w:rPr>
        <w:t xml:space="preserve"> configurations could be used in a geographically extended AIS Service in a </w:t>
      </w:r>
      <w:r w:rsidRPr="000305B1">
        <w:rPr>
          <w:i/>
          <w:iCs/>
          <w:lang w:val="en-US"/>
        </w:rPr>
        <w:t>hybrid</w:t>
      </w:r>
      <w:r w:rsidRPr="002C1C98">
        <w:rPr>
          <w:lang w:val="en-US"/>
        </w:rPr>
        <w:t xml:space="preserve"> fashion, when local or regional conditions require so</w:t>
      </w:r>
      <w:proofErr w:type="gramStart"/>
      <w:r w:rsidRPr="002C1C98">
        <w:rPr>
          <w:lang w:val="en-US"/>
        </w:rPr>
        <w:t xml:space="preserve">. </w:t>
      </w:r>
      <w:proofErr w:type="gramEnd"/>
      <w:r w:rsidRPr="002C1C98">
        <w:rPr>
          <w:lang w:val="en-US"/>
        </w:rPr>
        <w:t xml:space="preserve">In particular, there may be different </w:t>
      </w:r>
      <w:r>
        <w:rPr>
          <w:lang w:val="en-US"/>
        </w:rPr>
        <w:t>AIS-PCU</w:t>
      </w:r>
      <w:r w:rsidRPr="002C1C98">
        <w:rPr>
          <w:lang w:val="en-US"/>
        </w:rPr>
        <w:t xml:space="preserve"> </w:t>
      </w:r>
      <w:r>
        <w:rPr>
          <w:lang w:val="en-US"/>
        </w:rPr>
        <w:t>location</w:t>
      </w:r>
      <w:r w:rsidRPr="002C1C98">
        <w:rPr>
          <w:lang w:val="en-US"/>
        </w:rPr>
        <w:t xml:space="preserve"> configurations from one Node site to the next Node site in Multiple-Node AIS Service configurations, but also hybrid </w:t>
      </w:r>
      <w:r>
        <w:rPr>
          <w:lang w:val="en-US"/>
        </w:rPr>
        <w:t>AIS-PCU</w:t>
      </w:r>
      <w:r w:rsidRPr="002C1C98">
        <w:rPr>
          <w:lang w:val="en-US"/>
        </w:rPr>
        <w:t xml:space="preserve"> </w:t>
      </w:r>
      <w:r>
        <w:rPr>
          <w:lang w:val="en-US"/>
        </w:rPr>
        <w:t>location</w:t>
      </w:r>
      <w:r w:rsidRPr="002C1C98">
        <w:rPr>
          <w:lang w:val="en-US"/>
        </w:rPr>
        <w:t xml:space="preserve">s configurations within the same Node for both the </w:t>
      </w:r>
      <w:r w:rsidRPr="0066373E">
        <w:rPr>
          <w:i/>
          <w:iCs/>
          <w:lang w:val="en-US"/>
        </w:rPr>
        <w:t>Multiple-Node and the One-Node AIS Service configurations</w:t>
      </w:r>
      <w:proofErr w:type="gramStart"/>
      <w:r w:rsidRPr="002C1C98">
        <w:rPr>
          <w:lang w:val="en-US"/>
        </w:rPr>
        <w:t xml:space="preserve">. </w:t>
      </w:r>
      <w:proofErr w:type="gramEnd"/>
      <w:r>
        <w:rPr>
          <w:lang w:val="en-US"/>
        </w:rPr>
        <w:t xml:space="preserve">For the </w:t>
      </w:r>
      <w:r w:rsidRPr="0066373E">
        <w:rPr>
          <w:i/>
          <w:iCs/>
          <w:lang w:val="en-US"/>
        </w:rPr>
        <w:t>One-Spot AIS Service Configuration</w:t>
      </w:r>
      <w:r>
        <w:rPr>
          <w:lang w:val="en-US"/>
        </w:rPr>
        <w:t>, by definition, there is no option regarding the AIS-PCU location configuration, but there is still the option to use the Dependent Mode and/or the Independent Mode AIS Base station(s)</w:t>
      </w:r>
      <w:proofErr w:type="gramStart"/>
      <w:r>
        <w:rPr>
          <w:lang w:val="en-US"/>
        </w:rPr>
        <w:t xml:space="preserve">. </w:t>
      </w:r>
      <w:proofErr w:type="gramEnd"/>
      <w:r>
        <w:rPr>
          <w:lang w:val="en-US"/>
        </w:rPr>
        <w:t>It should be noted, that from a life-cycle management point of view, hybrid AIS-PCU location configurations within one AIS Service may incur additional expenditures and/or workload for Technical Operation Personnel and may be more susceptible for run-time configuration errors made by the Technical Operation Personnel.</w:t>
      </w:r>
    </w:p>
    <w:p w14:paraId="0D70AFDD" w14:textId="77777777" w:rsidR="0089699C" w:rsidRDefault="0089699C" w:rsidP="00CB06B8">
      <w:pPr>
        <w:rPr>
          <w:lang w:val="en-US"/>
        </w:rPr>
      </w:pPr>
    </w:p>
    <w:p w14:paraId="37177193" w14:textId="77777777" w:rsidR="0089699C" w:rsidRPr="00EF7AD6" w:rsidRDefault="0089699C" w:rsidP="00EF7AD6">
      <w:pPr>
        <w:rPr>
          <w:lang w:val="en-US"/>
        </w:rPr>
      </w:pPr>
      <w:r>
        <w:rPr>
          <w:lang w:val="en-US"/>
        </w:rPr>
        <w:t xml:space="preserve">It should also be noted, that even if the AIS-PCU functionality should be node </w:t>
      </w:r>
      <w:proofErr w:type="spellStart"/>
      <w:r>
        <w:rPr>
          <w:lang w:val="en-US"/>
        </w:rPr>
        <w:t>sitely</w:t>
      </w:r>
      <w:proofErr w:type="spellEnd"/>
      <w:r>
        <w:rPr>
          <w:lang w:val="en-US"/>
        </w:rPr>
        <w:t xml:space="preserve"> allocated at the Node site(s) instead of the Remote Site(s), the AIS-PCU functionality would still be independent of AIS-LSS functionality</w:t>
      </w:r>
      <w:proofErr w:type="gramStart"/>
      <w:r>
        <w:rPr>
          <w:lang w:val="en-US"/>
        </w:rPr>
        <w:t xml:space="preserve">. </w:t>
      </w:r>
      <w:proofErr w:type="gramEnd"/>
      <w:r>
        <w:rPr>
          <w:lang w:val="en-US"/>
        </w:rPr>
        <w:t>AIS-LSS and AIS-PCU would still constitute different entities in the AIS Service</w:t>
      </w:r>
      <w:proofErr w:type="gramStart"/>
      <w:r>
        <w:rPr>
          <w:lang w:val="en-US"/>
        </w:rPr>
        <w:t xml:space="preserve">. </w:t>
      </w:r>
      <w:proofErr w:type="gramEnd"/>
      <w:r>
        <w:rPr>
          <w:lang w:val="en-US"/>
        </w:rPr>
        <w:t>That is due to the AIS-PCU’s orientation towards the AIS VHF data link (compare section “Functional Components” in the Main Body of this Recommendation, and in particular Figure 6).</w:t>
      </w:r>
    </w:p>
    <w:sectPr w:rsidR="0089699C" w:rsidRPr="00EF7AD6" w:rsidSect="008F6756">
      <w:headerReference w:type="default" r:id="rId27"/>
      <w:footerReference w:type="default" r:id="rId28"/>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4B6A18E8" w14:textId="77777777" w:rsidR="0089699C" w:rsidRDefault="0089699C" w:rsidP="009E1230">
      <w:r>
        <w:separator/>
      </w:r>
    </w:p>
  </w:endnote>
  <w:endnote w:type="continuationSeparator" w:id="0">
    <w:p w14:paraId="00F8DC5E" w14:textId="77777777" w:rsidR="0089699C" w:rsidRDefault="0089699C"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Univers">
    <w:altName w:val="Arial"/>
    <w:panose1 w:val="00000000000000000000"/>
    <w:charset w:val="4D"/>
    <w:family w:val="roman"/>
    <w:notTrueType/>
    <w:pitch w:val="default"/>
    <w:sig w:usb0="00000003" w:usb1="00000000" w:usb2="00000000" w:usb3="00000000" w:csb0="00000001" w:csb1="00000000"/>
  </w:font>
  <w:font w:name="Univers (WN)">
    <w:altName w:val="Cambria"/>
    <w:panose1 w:val="00000000000000000000"/>
    <w:charset w:val="00"/>
    <w:family w:val="swiss"/>
    <w:notTrueType/>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Arial Narrow">
    <w:panose1 w:val="020B0506020202030204"/>
    <w:charset w:val="00"/>
    <w:family w:val="auto"/>
    <w:pitch w:val="variable"/>
    <w:sig w:usb0="00000287" w:usb1="00000800" w:usb2="00000000" w:usb3="00000000" w:csb0="000000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A587E5" w14:textId="77777777" w:rsidR="0089699C" w:rsidRDefault="0089699C" w:rsidP="000F5DB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55B155D" w14:textId="77777777" w:rsidR="0089699C" w:rsidRDefault="0089699C" w:rsidP="000F5DB3">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6188D3" w14:textId="77777777" w:rsidR="0089699C" w:rsidRDefault="0089699C" w:rsidP="000F5DB3">
    <w:pPr>
      <w:pStyle w:val="Footer"/>
      <w:jc w:val="center"/>
    </w:pPr>
    <w:r>
      <w:t xml:space="preserve">Page </w:t>
    </w:r>
    <w:r>
      <w:rPr>
        <w:b/>
        <w:bCs/>
      </w:rPr>
      <w:fldChar w:fldCharType="begin"/>
    </w:r>
    <w:r>
      <w:rPr>
        <w:b/>
        <w:bCs/>
      </w:rPr>
      <w:instrText>PAGE</w:instrText>
    </w:r>
    <w:r>
      <w:rPr>
        <w:b/>
        <w:bCs/>
      </w:rPr>
      <w:fldChar w:fldCharType="separate"/>
    </w:r>
    <w:r w:rsidR="00347AE7">
      <w:rPr>
        <w:b/>
        <w:bCs/>
        <w:noProof/>
      </w:rPr>
      <w:t>6</w:t>
    </w:r>
    <w:r>
      <w:rPr>
        <w:b/>
        <w:bCs/>
      </w:rPr>
      <w:fldChar w:fldCharType="end"/>
    </w:r>
    <w:r>
      <w:t xml:space="preserve"> of </w:t>
    </w:r>
    <w:r>
      <w:rPr>
        <w:b/>
        <w:bCs/>
      </w:rPr>
      <w:fldChar w:fldCharType="begin"/>
    </w:r>
    <w:r>
      <w:rPr>
        <w:b/>
        <w:bCs/>
      </w:rPr>
      <w:instrText>NUMPAGES</w:instrText>
    </w:r>
    <w:r>
      <w:rPr>
        <w:b/>
        <w:bCs/>
      </w:rPr>
      <w:fldChar w:fldCharType="separate"/>
    </w:r>
    <w:r w:rsidR="00347AE7">
      <w:rPr>
        <w:b/>
        <w:bCs/>
        <w:noProof/>
      </w:rPr>
      <w:t>24</w:t>
    </w:r>
    <w:r>
      <w:rPr>
        <w:b/>
        <w:bCs/>
      </w:rPr>
      <w:fldChar w:fldCharType="end"/>
    </w:r>
  </w:p>
  <w:p w14:paraId="3DCAF15A" w14:textId="77777777" w:rsidR="0089699C" w:rsidRDefault="0089699C">
    <w:pPr>
      <w:pStyle w:val="Footer"/>
      <w:ind w:right="360"/>
      <w:jc w:val="center"/>
      <w:rPr>
        <w:sz w:val="16"/>
        <w:szCs w:val="16"/>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8F369B" w14:textId="77777777" w:rsidR="0089699C" w:rsidRDefault="0089699C" w:rsidP="00600B4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52EAF9A" w14:textId="77777777" w:rsidR="0089699C" w:rsidRDefault="0089699C" w:rsidP="00600B4A">
    <w:pPr>
      <w:pStyle w:val="Footer"/>
      <w:ind w:right="360"/>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046A6E" w14:textId="77777777" w:rsidR="0089699C" w:rsidRDefault="0089699C" w:rsidP="00600B4A">
    <w:pPr>
      <w:pStyle w:val="Footer"/>
      <w:jc w:val="center"/>
    </w:pPr>
    <w:r>
      <w:t xml:space="preserve">Page </w:t>
    </w:r>
    <w:r>
      <w:rPr>
        <w:b/>
        <w:bCs/>
      </w:rPr>
      <w:fldChar w:fldCharType="begin"/>
    </w:r>
    <w:r>
      <w:rPr>
        <w:b/>
        <w:bCs/>
      </w:rPr>
      <w:instrText>PAGE</w:instrText>
    </w:r>
    <w:r>
      <w:rPr>
        <w:b/>
        <w:bCs/>
      </w:rPr>
      <w:fldChar w:fldCharType="separate"/>
    </w:r>
    <w:r w:rsidR="00347AE7">
      <w:rPr>
        <w:b/>
        <w:bCs/>
        <w:noProof/>
      </w:rPr>
      <w:t>13</w:t>
    </w:r>
    <w:r>
      <w:rPr>
        <w:b/>
        <w:bCs/>
      </w:rPr>
      <w:fldChar w:fldCharType="end"/>
    </w:r>
    <w:r>
      <w:t xml:space="preserve"> of </w:t>
    </w:r>
    <w:r>
      <w:rPr>
        <w:b/>
        <w:bCs/>
      </w:rPr>
      <w:fldChar w:fldCharType="begin"/>
    </w:r>
    <w:r>
      <w:rPr>
        <w:b/>
        <w:bCs/>
      </w:rPr>
      <w:instrText>NUMPAGES</w:instrText>
    </w:r>
    <w:r>
      <w:rPr>
        <w:b/>
        <w:bCs/>
      </w:rPr>
      <w:fldChar w:fldCharType="separate"/>
    </w:r>
    <w:r w:rsidR="00347AE7">
      <w:rPr>
        <w:b/>
        <w:bCs/>
        <w:noProof/>
      </w:rPr>
      <w:t>24</w:t>
    </w:r>
    <w:r>
      <w:rPr>
        <w:b/>
        <w:bCs/>
      </w:rPr>
      <w:fldChar w:fldCharType="end"/>
    </w:r>
  </w:p>
  <w:p w14:paraId="5873BF72" w14:textId="77777777" w:rsidR="0089699C" w:rsidRDefault="0089699C">
    <w:pPr>
      <w:pStyle w:val="Footer"/>
      <w:ind w:right="360"/>
      <w:jc w:val="center"/>
      <w:rPr>
        <w:sz w:val="16"/>
        <w:szCs w:val="16"/>
      </w:rPr>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29C37" w14:textId="77777777" w:rsidR="0089699C" w:rsidRPr="008136BC" w:rsidRDefault="0089699C" w:rsidP="00870A1B">
    <w:pPr>
      <w:pStyle w:val="Footer"/>
    </w:pPr>
    <w:r w:rsidRPr="008136BC">
      <w:tab/>
      <w:t xml:space="preserve">Page </w:t>
    </w:r>
    <w:r w:rsidR="00347AE7">
      <w:fldChar w:fldCharType="begin"/>
    </w:r>
    <w:r w:rsidR="00347AE7">
      <w:instrText xml:space="preserve"> PAGE </w:instrText>
    </w:r>
    <w:r w:rsidR="00347AE7">
      <w:fldChar w:fldCharType="separate"/>
    </w:r>
    <w:r w:rsidR="00347AE7">
      <w:rPr>
        <w:noProof/>
      </w:rPr>
      <w:t>24</w:t>
    </w:r>
    <w:r w:rsidR="00347AE7">
      <w:rPr>
        <w:noProof/>
      </w:rPr>
      <w:fldChar w:fldCharType="end"/>
    </w:r>
    <w:r w:rsidRPr="008136BC">
      <w:t xml:space="preserve"> of </w:t>
    </w:r>
    <w:r w:rsidR="00347AE7">
      <w:fldChar w:fldCharType="begin"/>
    </w:r>
    <w:r w:rsidR="00347AE7">
      <w:instrText xml:space="preserve"> NUMPAGES </w:instrText>
    </w:r>
    <w:r w:rsidR="00347AE7">
      <w:fldChar w:fldCharType="separate"/>
    </w:r>
    <w:r w:rsidR="00347AE7">
      <w:rPr>
        <w:noProof/>
      </w:rPr>
      <w:t>24</w:t>
    </w:r>
    <w:r w:rsidR="00347AE7">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2803671D" w14:textId="77777777" w:rsidR="0089699C" w:rsidRDefault="0089699C" w:rsidP="009E1230">
      <w:r>
        <w:separator/>
      </w:r>
    </w:p>
  </w:footnote>
  <w:footnote w:type="continuationSeparator" w:id="0">
    <w:p w14:paraId="3FC0341F" w14:textId="77777777" w:rsidR="0089699C" w:rsidRDefault="0089699C" w:rsidP="009E123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19A8BC" w14:textId="77777777" w:rsidR="0089699C" w:rsidRPr="00170974" w:rsidRDefault="0089699C" w:rsidP="000F5DB3">
    <w:pPr>
      <w:pStyle w:val="Header"/>
      <w:jc w:val="center"/>
      <w:rPr>
        <w:b/>
        <w:bCs/>
        <w:sz w:val="16"/>
        <w:szCs w:val="16"/>
        <w:lang w:val="fr-CA"/>
      </w:rPr>
    </w:pPr>
    <w:r w:rsidRPr="00683817">
      <w:rPr>
        <w:b/>
        <w:bCs/>
        <w:sz w:val="16"/>
        <w:szCs w:val="16"/>
        <w:highlight w:val="yellow"/>
        <w:lang w:val="fr-CA"/>
      </w:rPr>
      <w:t xml:space="preserve">IALA </w:t>
    </w:r>
    <w:proofErr w:type="spellStart"/>
    <w:r w:rsidRPr="00683817">
      <w:rPr>
        <w:b/>
        <w:bCs/>
        <w:sz w:val="16"/>
        <w:szCs w:val="16"/>
        <w:highlight w:val="yellow"/>
        <w:lang w:val="fr-CA"/>
      </w:rPr>
      <w:t>Recommendation</w:t>
    </w:r>
    <w:proofErr w:type="spellEnd"/>
    <w:r w:rsidRPr="00683817">
      <w:rPr>
        <w:b/>
        <w:bCs/>
        <w:sz w:val="16"/>
        <w:szCs w:val="16"/>
        <w:highlight w:val="yellow"/>
        <w:lang w:val="fr-CA"/>
      </w:rPr>
      <w:t xml:space="preserve"> A-124Appendix 3 - AIS Service Distribution model</w:t>
    </w:r>
  </w:p>
  <w:p w14:paraId="2C6AFA95" w14:textId="77777777" w:rsidR="0089699C" w:rsidRDefault="0089699C" w:rsidP="000F5DB3">
    <w:pPr>
      <w:pStyle w:val="Header"/>
      <w:jc w:val="center"/>
    </w:pPr>
    <w:proofErr w:type="spellStart"/>
    <w:r w:rsidRPr="00762152">
      <w:rPr>
        <w:b/>
        <w:bCs/>
        <w:sz w:val="16"/>
        <w:szCs w:val="16"/>
      </w:rPr>
      <w:t>Xxxxxxx</w:t>
    </w:r>
    <w:proofErr w:type="spellEnd"/>
    <w:r w:rsidRPr="00762152">
      <w:rPr>
        <w:b/>
        <w:bCs/>
        <w:sz w:val="16"/>
        <w:szCs w:val="16"/>
      </w:rPr>
      <w:t xml:space="preserve"> 2012</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C0E735" w14:textId="77777777" w:rsidR="0089699C" w:rsidRPr="00A25CAF" w:rsidRDefault="0089699C" w:rsidP="00600B4A">
    <w:pPr>
      <w:pStyle w:val="Header"/>
      <w:jc w:val="center"/>
      <w:rPr>
        <w:b/>
        <w:bCs/>
        <w:sz w:val="16"/>
        <w:szCs w:val="16"/>
      </w:rPr>
    </w:pPr>
    <w:r w:rsidRPr="00F00785">
      <w:rPr>
        <w:b/>
        <w:bCs/>
        <w:sz w:val="16"/>
        <w:szCs w:val="16"/>
      </w:rPr>
      <w:t>IALA Recommendation A-124 on the AIS Service</w:t>
    </w:r>
  </w:p>
  <w:p w14:paraId="60728BAF" w14:textId="77777777" w:rsidR="0089699C" w:rsidRDefault="0089699C" w:rsidP="00600B4A">
    <w:pPr>
      <w:pStyle w:val="Header"/>
      <w:jc w:val="center"/>
    </w:pPr>
    <w:r w:rsidRPr="00F00785">
      <w:rPr>
        <w:b/>
        <w:bCs/>
        <w:sz w:val="16"/>
        <w:szCs w:val="16"/>
      </w:rPr>
      <w:t>Appendix 3 - AIS Service Distribution model</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A9E75D" w14:textId="77777777" w:rsidR="0089699C" w:rsidRPr="00170974" w:rsidRDefault="0089699C" w:rsidP="006F120E">
    <w:pPr>
      <w:jc w:val="center"/>
      <w:rPr>
        <w:sz w:val="20"/>
        <w:szCs w:val="20"/>
        <w:lang w:val="fr-CA"/>
      </w:rPr>
    </w:pPr>
    <w:r w:rsidRPr="00683817">
      <w:rPr>
        <w:sz w:val="20"/>
        <w:szCs w:val="20"/>
        <w:lang w:val="fr-CA"/>
      </w:rPr>
      <w:t xml:space="preserve">IALA </w:t>
    </w:r>
    <w:proofErr w:type="spellStart"/>
    <w:r w:rsidRPr="00683817">
      <w:rPr>
        <w:sz w:val="20"/>
        <w:szCs w:val="20"/>
        <w:lang w:val="fr-CA"/>
      </w:rPr>
      <w:t>Recommendation</w:t>
    </w:r>
    <w:proofErr w:type="spellEnd"/>
    <w:r w:rsidRPr="00683817">
      <w:rPr>
        <w:sz w:val="20"/>
        <w:szCs w:val="20"/>
        <w:lang w:val="fr-CA"/>
      </w:rPr>
      <w:t xml:space="preserve"> A-124 </w:t>
    </w:r>
    <w:proofErr w:type="spellStart"/>
    <w:r w:rsidRPr="00683817">
      <w:rPr>
        <w:sz w:val="20"/>
        <w:szCs w:val="20"/>
        <w:lang w:val="fr-CA"/>
      </w:rPr>
      <w:t>Appendix</w:t>
    </w:r>
    <w:proofErr w:type="spellEnd"/>
    <w:r w:rsidRPr="00683817">
      <w:rPr>
        <w:sz w:val="20"/>
        <w:szCs w:val="20"/>
        <w:lang w:val="fr-CA"/>
      </w:rPr>
      <w:t xml:space="preserve"> 3 </w:t>
    </w:r>
    <w:r w:rsidRPr="00160CDB">
      <w:rPr>
        <w:sz w:val="20"/>
        <w:szCs w:val="20"/>
        <w:lang w:val="fr-CA"/>
      </w:rPr>
      <w:t>–</w:t>
    </w:r>
    <w:r w:rsidRPr="00683817">
      <w:rPr>
        <w:sz w:val="20"/>
        <w:szCs w:val="20"/>
        <w:lang w:val="fr-CA"/>
      </w:rPr>
      <w:t xml:space="preserve"> Distribution model </w:t>
    </w:r>
  </w:p>
  <w:p w14:paraId="5B1DC8B4" w14:textId="77777777" w:rsidR="0089699C" w:rsidRPr="006F120E" w:rsidRDefault="0089699C" w:rsidP="00F1792A">
    <w:pPr>
      <w:jc w:val="center"/>
      <w:rPr>
        <w:sz w:val="20"/>
        <w:szCs w:val="20"/>
      </w:rPr>
    </w:pPr>
    <w:proofErr w:type="gramStart"/>
    <w:r w:rsidRPr="006F120E">
      <w:rPr>
        <w:sz w:val="20"/>
        <w:szCs w:val="20"/>
      </w:rPr>
      <w:t>of</w:t>
    </w:r>
    <w:proofErr w:type="gramEnd"/>
    <w:r w:rsidRPr="006F120E">
      <w:rPr>
        <w:sz w:val="20"/>
        <w:szCs w:val="20"/>
      </w:rPr>
      <w:t xml:space="preserve"> the AIS Ser</w:t>
    </w:r>
    <w:r>
      <w:rPr>
        <w:sz w:val="20"/>
        <w:szCs w:val="20"/>
      </w:rPr>
      <w:t xml:space="preserve">vice </w:t>
    </w:r>
    <w:r w:rsidRPr="00F1792A">
      <w:rPr>
        <w:sz w:val="20"/>
        <w:szCs w:val="20"/>
      </w:rPr>
      <w:t>(Including relevant coverage</w:t>
    </w:r>
    <w:r>
      <w:rPr>
        <w:sz w:val="20"/>
        <w:szCs w:val="20"/>
      </w:rPr>
      <w:t xml:space="preserve"> </w:t>
    </w:r>
    <w:r w:rsidRPr="00F1792A">
      <w:rPr>
        <w:sz w:val="20"/>
        <w:szCs w:val="20"/>
      </w:rPr>
      <w:t>planning aspects)</w:t>
    </w:r>
  </w:p>
  <w:p w14:paraId="20A98D24" w14:textId="77777777" w:rsidR="0089699C" w:rsidRDefault="0089699C" w:rsidP="008136BC">
    <w:pPr>
      <w:pBdr>
        <w:bottom w:val="single" w:sz="4" w:space="1" w:color="auto"/>
      </w:pBdr>
      <w:jc w:val="center"/>
    </w:pPr>
    <w:proofErr w:type="spellStart"/>
    <w:r>
      <w:rPr>
        <w:sz w:val="20"/>
        <w:szCs w:val="20"/>
        <w:highlight w:val="yellow"/>
      </w:rPr>
      <w:t>Xxxxxxxx</w:t>
    </w:r>
    <w:proofErr w:type="spellEnd"/>
    <w:r>
      <w:rPr>
        <w:sz w:val="20"/>
        <w:szCs w:val="20"/>
        <w:highlight w:val="yellow"/>
      </w:rPr>
      <w:t xml:space="preserve"> 2012</w:t>
    </w:r>
  </w:p>
  <w:p w14:paraId="23985933" w14:textId="77777777" w:rsidR="0089699C" w:rsidRDefault="0089699C">
    <w:pPr>
      <w:rPr>
        <w:sz w:val="20"/>
        <w:szCs w:val="20"/>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0000003"/>
    <w:multiLevelType w:val="singleLevel"/>
    <w:tmpl w:val="00000003"/>
    <w:name w:val="WW8Num2"/>
    <w:lvl w:ilvl="0">
      <w:numFmt w:val="bullet"/>
      <w:lvlText w:val=""/>
      <w:lvlJc w:val="left"/>
      <w:pPr>
        <w:tabs>
          <w:tab w:val="num" w:pos="720"/>
        </w:tabs>
        <w:ind w:left="720" w:hanging="360"/>
      </w:pPr>
      <w:rPr>
        <w:rFonts w:ascii="Symbol" w:hAnsi="Symbol" w:cs="Symbol"/>
      </w:rPr>
    </w:lvl>
  </w:abstractNum>
  <w:abstractNum w:abstractNumId="1">
    <w:nsid w:val="00000004"/>
    <w:multiLevelType w:val="singleLevel"/>
    <w:tmpl w:val="00000004"/>
    <w:name w:val="WW8Num3"/>
    <w:lvl w:ilvl="0">
      <w:numFmt w:val="bullet"/>
      <w:lvlText w:val=""/>
      <w:lvlJc w:val="left"/>
      <w:pPr>
        <w:tabs>
          <w:tab w:val="num" w:pos="720"/>
        </w:tabs>
        <w:ind w:left="720" w:hanging="360"/>
      </w:pPr>
      <w:rPr>
        <w:rFonts w:ascii="Symbol" w:hAnsi="Symbol" w:cs="Symbol"/>
      </w:rPr>
    </w:lvl>
  </w:abstractNum>
  <w:abstractNum w:abstractNumId="2">
    <w:nsid w:val="00000005"/>
    <w:multiLevelType w:val="singleLevel"/>
    <w:tmpl w:val="00000005"/>
    <w:name w:val="WW8Num5"/>
    <w:lvl w:ilvl="0">
      <w:start w:val="1"/>
      <w:numFmt w:val="bullet"/>
      <w:lvlText w:val=""/>
      <w:lvlJc w:val="left"/>
      <w:pPr>
        <w:tabs>
          <w:tab w:val="num" w:pos="720"/>
        </w:tabs>
        <w:ind w:left="720" w:hanging="360"/>
      </w:pPr>
      <w:rPr>
        <w:rFonts w:ascii="Symbol" w:hAnsi="Symbol" w:cs="Symbol"/>
      </w:rPr>
    </w:lvl>
  </w:abstractNum>
  <w:abstractNum w:abstractNumId="3">
    <w:nsid w:val="00000006"/>
    <w:multiLevelType w:val="singleLevel"/>
    <w:tmpl w:val="00000006"/>
    <w:name w:val="WW8Num7"/>
    <w:lvl w:ilvl="0">
      <w:numFmt w:val="bullet"/>
      <w:lvlText w:val=""/>
      <w:lvlJc w:val="left"/>
      <w:pPr>
        <w:tabs>
          <w:tab w:val="num" w:pos="720"/>
        </w:tabs>
        <w:ind w:left="720" w:hanging="360"/>
      </w:pPr>
      <w:rPr>
        <w:rFonts w:ascii="Symbol" w:hAnsi="Symbol" w:cs="Symbol"/>
      </w:rPr>
    </w:lvl>
  </w:abstractNum>
  <w:abstractNum w:abstractNumId="4">
    <w:nsid w:val="0000000A"/>
    <w:multiLevelType w:val="singleLevel"/>
    <w:tmpl w:val="0000000A"/>
    <w:name w:val="WW8Num15"/>
    <w:lvl w:ilvl="0">
      <w:numFmt w:val="bullet"/>
      <w:lvlText w:val=""/>
      <w:lvlJc w:val="left"/>
      <w:pPr>
        <w:tabs>
          <w:tab w:val="num" w:pos="720"/>
        </w:tabs>
        <w:ind w:left="720" w:hanging="360"/>
      </w:pPr>
      <w:rPr>
        <w:rFonts w:ascii="Symbol" w:hAnsi="Symbol" w:cs="Symbol"/>
      </w:rPr>
    </w:lvl>
  </w:abstractNum>
  <w:abstractNum w:abstractNumId="5">
    <w:nsid w:val="03A21C71"/>
    <w:multiLevelType w:val="hybridMultilevel"/>
    <w:tmpl w:val="61E60816"/>
    <w:lvl w:ilvl="0" w:tplc="A156C9CC">
      <w:start w:val="1"/>
      <w:numFmt w:val="decimal"/>
      <w:pStyle w:val="Appendix"/>
      <w:lvlText w:val="APPENDIX %1"/>
      <w:lvlJc w:val="left"/>
      <w:pPr>
        <w:ind w:left="360" w:hanging="360"/>
      </w:pPr>
      <w:rPr>
        <w:rFonts w:ascii="Arial" w:hAnsi="Arial" w:cs="Arial" w:hint="default"/>
        <w:b/>
        <w:bCs/>
        <w:i w:val="0"/>
        <w:iCs w:val="0"/>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5356FE2"/>
    <w:multiLevelType w:val="hybridMultilevel"/>
    <w:tmpl w:val="16C4DE5A"/>
    <w:lvl w:ilvl="0" w:tplc="65BEB7EA">
      <w:start w:val="1"/>
      <w:numFmt w:val="low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
    <w:nsid w:val="07BC66F4"/>
    <w:multiLevelType w:val="hybridMultilevel"/>
    <w:tmpl w:val="FD2AB8B2"/>
    <w:lvl w:ilvl="0" w:tplc="8F9E2C54">
      <w:start w:val="1"/>
      <w:numFmt w:val="bullet"/>
      <w:pStyle w:val="Bullet2"/>
      <w:lvlText w:val="-"/>
      <w:lvlJc w:val="left"/>
      <w:pPr>
        <w:ind w:left="1352" w:hanging="360"/>
      </w:pPr>
      <w:rPr>
        <w:rFonts w:ascii="Arial" w:hAnsi="Arial" w:cs="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cs="Wingdings" w:hint="default"/>
      </w:rPr>
    </w:lvl>
    <w:lvl w:ilvl="3" w:tplc="08090001" w:tentative="1">
      <w:start w:val="1"/>
      <w:numFmt w:val="bullet"/>
      <w:lvlText w:val=""/>
      <w:lvlJc w:val="left"/>
      <w:pPr>
        <w:tabs>
          <w:tab w:val="num" w:pos="3480"/>
        </w:tabs>
        <w:ind w:left="3480" w:hanging="360"/>
      </w:pPr>
      <w:rPr>
        <w:rFonts w:ascii="Symbol" w:hAnsi="Symbol" w:cs="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cs="Wingdings" w:hint="default"/>
      </w:rPr>
    </w:lvl>
    <w:lvl w:ilvl="6" w:tplc="08090001" w:tentative="1">
      <w:start w:val="1"/>
      <w:numFmt w:val="bullet"/>
      <w:lvlText w:val=""/>
      <w:lvlJc w:val="left"/>
      <w:pPr>
        <w:tabs>
          <w:tab w:val="num" w:pos="5640"/>
        </w:tabs>
        <w:ind w:left="5640" w:hanging="360"/>
      </w:pPr>
      <w:rPr>
        <w:rFonts w:ascii="Symbol" w:hAnsi="Symbol" w:cs="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cs="Wingdings" w:hint="default"/>
      </w:rPr>
    </w:lvl>
  </w:abstractNum>
  <w:abstractNum w:abstractNumId="8">
    <w:nsid w:val="09F23AAB"/>
    <w:multiLevelType w:val="hybridMultilevel"/>
    <w:tmpl w:val="D7A0D16E"/>
    <w:lvl w:ilvl="0" w:tplc="CEC032AA">
      <w:start w:val="2"/>
      <w:numFmt w:val="bullet"/>
      <w:lvlText w:val="-"/>
      <w:lvlJc w:val="left"/>
      <w:pPr>
        <w:tabs>
          <w:tab w:val="num" w:pos="360"/>
        </w:tabs>
        <w:ind w:left="360" w:hanging="360"/>
      </w:pPr>
      <w:rPr>
        <w:rFonts w:ascii="Times New Roman" w:eastAsia="Times New Roman" w:hAnsi="Times New Roman"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cs="Wingdings" w:hint="default"/>
      </w:rPr>
    </w:lvl>
    <w:lvl w:ilvl="3" w:tplc="04070001" w:tentative="1">
      <w:start w:val="1"/>
      <w:numFmt w:val="bullet"/>
      <w:lvlText w:val=""/>
      <w:lvlJc w:val="left"/>
      <w:pPr>
        <w:tabs>
          <w:tab w:val="num" w:pos="2880"/>
        </w:tabs>
        <w:ind w:left="2880" w:hanging="360"/>
      </w:pPr>
      <w:rPr>
        <w:rFonts w:ascii="Symbol" w:hAnsi="Symbol" w:cs="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cs="Wingdings" w:hint="default"/>
      </w:rPr>
    </w:lvl>
    <w:lvl w:ilvl="6" w:tplc="04070001" w:tentative="1">
      <w:start w:val="1"/>
      <w:numFmt w:val="bullet"/>
      <w:lvlText w:val=""/>
      <w:lvlJc w:val="left"/>
      <w:pPr>
        <w:tabs>
          <w:tab w:val="num" w:pos="5040"/>
        </w:tabs>
        <w:ind w:left="5040" w:hanging="360"/>
      </w:pPr>
      <w:rPr>
        <w:rFonts w:ascii="Symbol" w:hAnsi="Symbol" w:cs="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cs="Wingdings" w:hint="default"/>
      </w:rPr>
    </w:lvl>
  </w:abstractNum>
  <w:abstractNum w:abstractNumId="9">
    <w:nsid w:val="0B1C596E"/>
    <w:multiLevelType w:val="hybridMultilevel"/>
    <w:tmpl w:val="3AA06CC4"/>
    <w:lvl w:ilvl="0" w:tplc="CEC032AA">
      <w:start w:val="2"/>
      <w:numFmt w:val="bullet"/>
      <w:lvlText w:val="-"/>
      <w:lvlJc w:val="left"/>
      <w:pPr>
        <w:tabs>
          <w:tab w:val="num" w:pos="360"/>
        </w:tabs>
        <w:ind w:left="360" w:hanging="360"/>
      </w:pPr>
      <w:rPr>
        <w:rFonts w:ascii="Times New Roman" w:eastAsia="Times New Roman" w:hAnsi="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cs="Wingdings" w:hint="default"/>
      </w:rPr>
    </w:lvl>
    <w:lvl w:ilvl="3" w:tplc="04070001" w:tentative="1">
      <w:start w:val="1"/>
      <w:numFmt w:val="bullet"/>
      <w:lvlText w:val=""/>
      <w:lvlJc w:val="left"/>
      <w:pPr>
        <w:tabs>
          <w:tab w:val="num" w:pos="2880"/>
        </w:tabs>
        <w:ind w:left="2880" w:hanging="360"/>
      </w:pPr>
      <w:rPr>
        <w:rFonts w:ascii="Symbol" w:hAnsi="Symbol" w:cs="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cs="Wingdings" w:hint="default"/>
      </w:rPr>
    </w:lvl>
    <w:lvl w:ilvl="6" w:tplc="04070001" w:tentative="1">
      <w:start w:val="1"/>
      <w:numFmt w:val="bullet"/>
      <w:lvlText w:val=""/>
      <w:lvlJc w:val="left"/>
      <w:pPr>
        <w:tabs>
          <w:tab w:val="num" w:pos="5040"/>
        </w:tabs>
        <w:ind w:left="5040" w:hanging="360"/>
      </w:pPr>
      <w:rPr>
        <w:rFonts w:ascii="Symbol" w:hAnsi="Symbol" w:cs="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cs="Wingdings" w:hint="default"/>
      </w:rPr>
    </w:lvl>
  </w:abstractNum>
  <w:abstractNum w:abstractNumId="10">
    <w:nsid w:val="19C37E91"/>
    <w:multiLevelType w:val="multilevel"/>
    <w:tmpl w:val="83862482"/>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nsid w:val="1CBA509A"/>
    <w:multiLevelType w:val="hybridMultilevel"/>
    <w:tmpl w:val="D38ADB26"/>
    <w:lvl w:ilvl="0" w:tplc="CEC032AA">
      <w:start w:val="2"/>
      <w:numFmt w:val="bullet"/>
      <w:lvlText w:val="-"/>
      <w:lvlJc w:val="left"/>
      <w:pPr>
        <w:tabs>
          <w:tab w:val="num" w:pos="360"/>
        </w:tabs>
        <w:ind w:left="360" w:hanging="360"/>
      </w:pPr>
      <w:rPr>
        <w:rFonts w:ascii="Times New Roman" w:eastAsia="Times New Roman" w:hAnsi="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cs="Wingdings" w:hint="default"/>
      </w:rPr>
    </w:lvl>
    <w:lvl w:ilvl="3" w:tplc="04070001" w:tentative="1">
      <w:start w:val="1"/>
      <w:numFmt w:val="bullet"/>
      <w:lvlText w:val=""/>
      <w:lvlJc w:val="left"/>
      <w:pPr>
        <w:tabs>
          <w:tab w:val="num" w:pos="2880"/>
        </w:tabs>
        <w:ind w:left="2880" w:hanging="360"/>
      </w:pPr>
      <w:rPr>
        <w:rFonts w:ascii="Symbol" w:hAnsi="Symbol" w:cs="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cs="Wingdings" w:hint="default"/>
      </w:rPr>
    </w:lvl>
    <w:lvl w:ilvl="6" w:tplc="04070001" w:tentative="1">
      <w:start w:val="1"/>
      <w:numFmt w:val="bullet"/>
      <w:lvlText w:val=""/>
      <w:lvlJc w:val="left"/>
      <w:pPr>
        <w:tabs>
          <w:tab w:val="num" w:pos="5040"/>
        </w:tabs>
        <w:ind w:left="5040" w:hanging="360"/>
      </w:pPr>
      <w:rPr>
        <w:rFonts w:ascii="Symbol" w:hAnsi="Symbol" w:cs="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cs="Wingdings" w:hint="default"/>
      </w:rPr>
    </w:lvl>
  </w:abstractNum>
  <w:abstractNum w:abstractNumId="12">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54A4879"/>
    <w:multiLevelType w:val="multilevel"/>
    <w:tmpl w:val="04090023"/>
    <w:styleLink w:val="ArticleSection"/>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2A1B020E"/>
    <w:multiLevelType w:val="hybridMultilevel"/>
    <w:tmpl w:val="F4922644"/>
    <w:lvl w:ilvl="0" w:tplc="870EC8F0">
      <w:start w:val="3"/>
      <w:numFmt w:val="bullet"/>
      <w:lvlText w:val="-"/>
      <w:lvlJc w:val="left"/>
      <w:pPr>
        <w:tabs>
          <w:tab w:val="num" w:pos="360"/>
        </w:tabs>
        <w:ind w:left="360" w:hanging="360"/>
      </w:pPr>
      <w:rPr>
        <w:rFonts w:ascii="Times New Roman" w:eastAsia="Times New Roman" w:hAnsi="Times New Roman" w:hint="default"/>
      </w:rPr>
    </w:lvl>
    <w:lvl w:ilvl="1" w:tplc="1DC8CCA8" w:tentative="1">
      <w:start w:val="1"/>
      <w:numFmt w:val="bullet"/>
      <w:lvlText w:val="o"/>
      <w:lvlJc w:val="left"/>
      <w:pPr>
        <w:tabs>
          <w:tab w:val="num" w:pos="1440"/>
        </w:tabs>
        <w:ind w:left="1440" w:hanging="360"/>
      </w:pPr>
      <w:rPr>
        <w:rFonts w:ascii="Courier New" w:hAnsi="Courier New" w:cs="Courier New" w:hint="default"/>
      </w:rPr>
    </w:lvl>
    <w:lvl w:ilvl="2" w:tplc="DF9272D0" w:tentative="1">
      <w:start w:val="1"/>
      <w:numFmt w:val="bullet"/>
      <w:lvlText w:val=""/>
      <w:lvlJc w:val="left"/>
      <w:pPr>
        <w:tabs>
          <w:tab w:val="num" w:pos="2160"/>
        </w:tabs>
        <w:ind w:left="2160" w:hanging="360"/>
      </w:pPr>
      <w:rPr>
        <w:rFonts w:ascii="Wingdings" w:hAnsi="Wingdings" w:cs="Wingdings" w:hint="default"/>
      </w:rPr>
    </w:lvl>
    <w:lvl w:ilvl="3" w:tplc="2FECE50A" w:tentative="1">
      <w:start w:val="1"/>
      <w:numFmt w:val="bullet"/>
      <w:lvlText w:val=""/>
      <w:lvlJc w:val="left"/>
      <w:pPr>
        <w:tabs>
          <w:tab w:val="num" w:pos="2880"/>
        </w:tabs>
        <w:ind w:left="2880" w:hanging="360"/>
      </w:pPr>
      <w:rPr>
        <w:rFonts w:ascii="Symbol" w:hAnsi="Symbol" w:cs="Symbol" w:hint="default"/>
      </w:rPr>
    </w:lvl>
    <w:lvl w:ilvl="4" w:tplc="5B00A4D0" w:tentative="1">
      <w:start w:val="1"/>
      <w:numFmt w:val="bullet"/>
      <w:lvlText w:val="o"/>
      <w:lvlJc w:val="left"/>
      <w:pPr>
        <w:tabs>
          <w:tab w:val="num" w:pos="3600"/>
        </w:tabs>
        <w:ind w:left="3600" w:hanging="360"/>
      </w:pPr>
      <w:rPr>
        <w:rFonts w:ascii="Courier New" w:hAnsi="Courier New" w:cs="Courier New" w:hint="default"/>
      </w:rPr>
    </w:lvl>
    <w:lvl w:ilvl="5" w:tplc="3E5E2378" w:tentative="1">
      <w:start w:val="1"/>
      <w:numFmt w:val="bullet"/>
      <w:lvlText w:val=""/>
      <w:lvlJc w:val="left"/>
      <w:pPr>
        <w:tabs>
          <w:tab w:val="num" w:pos="4320"/>
        </w:tabs>
        <w:ind w:left="4320" w:hanging="360"/>
      </w:pPr>
      <w:rPr>
        <w:rFonts w:ascii="Wingdings" w:hAnsi="Wingdings" w:cs="Wingdings" w:hint="default"/>
      </w:rPr>
    </w:lvl>
    <w:lvl w:ilvl="6" w:tplc="12C4301E" w:tentative="1">
      <w:start w:val="1"/>
      <w:numFmt w:val="bullet"/>
      <w:lvlText w:val=""/>
      <w:lvlJc w:val="left"/>
      <w:pPr>
        <w:tabs>
          <w:tab w:val="num" w:pos="5040"/>
        </w:tabs>
        <w:ind w:left="5040" w:hanging="360"/>
      </w:pPr>
      <w:rPr>
        <w:rFonts w:ascii="Symbol" w:hAnsi="Symbol" w:cs="Symbol" w:hint="default"/>
      </w:rPr>
    </w:lvl>
    <w:lvl w:ilvl="7" w:tplc="41C20244" w:tentative="1">
      <w:start w:val="1"/>
      <w:numFmt w:val="bullet"/>
      <w:lvlText w:val="o"/>
      <w:lvlJc w:val="left"/>
      <w:pPr>
        <w:tabs>
          <w:tab w:val="num" w:pos="5760"/>
        </w:tabs>
        <w:ind w:left="5760" w:hanging="360"/>
      </w:pPr>
      <w:rPr>
        <w:rFonts w:ascii="Courier New" w:hAnsi="Courier New" w:cs="Courier New" w:hint="default"/>
      </w:rPr>
    </w:lvl>
    <w:lvl w:ilvl="8" w:tplc="69F8B428" w:tentative="1">
      <w:start w:val="1"/>
      <w:numFmt w:val="bullet"/>
      <w:lvlText w:val=""/>
      <w:lvlJc w:val="left"/>
      <w:pPr>
        <w:tabs>
          <w:tab w:val="num" w:pos="6480"/>
        </w:tabs>
        <w:ind w:left="6480" w:hanging="360"/>
      </w:pPr>
      <w:rPr>
        <w:rFonts w:ascii="Wingdings" w:hAnsi="Wingdings" w:cs="Wingdings" w:hint="default"/>
      </w:rPr>
    </w:lvl>
  </w:abstractNum>
  <w:abstractNum w:abstractNumId="15">
    <w:nsid w:val="348D36BF"/>
    <w:multiLevelType w:val="hybridMultilevel"/>
    <w:tmpl w:val="1004DE92"/>
    <w:lvl w:ilvl="0" w:tplc="04070001">
      <w:start w:val="2"/>
      <w:numFmt w:val="bullet"/>
      <w:lvlText w:val="-"/>
      <w:lvlJc w:val="left"/>
      <w:pPr>
        <w:tabs>
          <w:tab w:val="num" w:pos="360"/>
        </w:tabs>
        <w:ind w:left="360" w:hanging="360"/>
      </w:pPr>
      <w:rPr>
        <w:rFonts w:ascii="Times New Roman" w:eastAsia="Times New Roman" w:hAnsi="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cs="Wingdings" w:hint="default"/>
      </w:rPr>
    </w:lvl>
    <w:lvl w:ilvl="3" w:tplc="04070001" w:tentative="1">
      <w:start w:val="1"/>
      <w:numFmt w:val="bullet"/>
      <w:lvlText w:val=""/>
      <w:lvlJc w:val="left"/>
      <w:pPr>
        <w:tabs>
          <w:tab w:val="num" w:pos="2880"/>
        </w:tabs>
        <w:ind w:left="2880" w:hanging="360"/>
      </w:pPr>
      <w:rPr>
        <w:rFonts w:ascii="Symbol" w:hAnsi="Symbol" w:cs="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cs="Wingdings" w:hint="default"/>
      </w:rPr>
    </w:lvl>
    <w:lvl w:ilvl="6" w:tplc="04070001" w:tentative="1">
      <w:start w:val="1"/>
      <w:numFmt w:val="bullet"/>
      <w:lvlText w:val=""/>
      <w:lvlJc w:val="left"/>
      <w:pPr>
        <w:tabs>
          <w:tab w:val="num" w:pos="5040"/>
        </w:tabs>
        <w:ind w:left="5040" w:hanging="360"/>
      </w:pPr>
      <w:rPr>
        <w:rFonts w:ascii="Symbol" w:hAnsi="Symbol" w:cs="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cs="Wingdings" w:hint="default"/>
      </w:rPr>
    </w:lvl>
  </w:abstractNum>
  <w:abstractNum w:abstractNumId="16">
    <w:nsid w:val="34DC1A24"/>
    <w:multiLevelType w:val="hybridMultilevel"/>
    <w:tmpl w:val="38C67960"/>
    <w:lvl w:ilvl="0" w:tplc="CEC032AA">
      <w:start w:val="2"/>
      <w:numFmt w:val="bullet"/>
      <w:lvlText w:val="-"/>
      <w:lvlJc w:val="left"/>
      <w:pPr>
        <w:tabs>
          <w:tab w:val="num" w:pos="360"/>
        </w:tabs>
        <w:ind w:left="360" w:hanging="360"/>
      </w:pPr>
      <w:rPr>
        <w:rFonts w:ascii="Times New Roman" w:eastAsia="Times New Roman" w:hAnsi="Times New Roman"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cs="Wingdings" w:hint="default"/>
      </w:rPr>
    </w:lvl>
    <w:lvl w:ilvl="3" w:tplc="04070001" w:tentative="1">
      <w:start w:val="1"/>
      <w:numFmt w:val="bullet"/>
      <w:lvlText w:val=""/>
      <w:lvlJc w:val="left"/>
      <w:pPr>
        <w:tabs>
          <w:tab w:val="num" w:pos="2880"/>
        </w:tabs>
        <w:ind w:left="2880" w:hanging="360"/>
      </w:pPr>
      <w:rPr>
        <w:rFonts w:ascii="Symbol" w:hAnsi="Symbol" w:cs="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cs="Wingdings" w:hint="default"/>
      </w:rPr>
    </w:lvl>
    <w:lvl w:ilvl="6" w:tplc="04070001" w:tentative="1">
      <w:start w:val="1"/>
      <w:numFmt w:val="bullet"/>
      <w:lvlText w:val=""/>
      <w:lvlJc w:val="left"/>
      <w:pPr>
        <w:tabs>
          <w:tab w:val="num" w:pos="5040"/>
        </w:tabs>
        <w:ind w:left="5040" w:hanging="360"/>
      </w:pPr>
      <w:rPr>
        <w:rFonts w:ascii="Symbol" w:hAnsi="Symbol" w:cs="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cs="Wingdings" w:hint="default"/>
      </w:rPr>
    </w:lvl>
  </w:abstractNum>
  <w:abstractNum w:abstractNumId="17">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Arial" w:hint="default"/>
        <w:b/>
        <w:bCs/>
        <w:i w:val="0"/>
        <w:iCs w:val="0"/>
        <w:sz w:val="24"/>
        <w:szCs w:val="24"/>
      </w:rPr>
    </w:lvl>
    <w:lvl w:ilvl="1">
      <w:start w:val="1"/>
      <w:numFmt w:val="decimal"/>
      <w:pStyle w:val="AppendixHeading2"/>
      <w:lvlText w:val="%1.%2"/>
      <w:lvlJc w:val="left"/>
      <w:pPr>
        <w:tabs>
          <w:tab w:val="num" w:pos="851"/>
        </w:tabs>
        <w:ind w:left="851" w:hanging="851"/>
      </w:pPr>
      <w:rPr>
        <w:rFonts w:ascii="Arial" w:hAnsi="Arial" w:cs="Arial" w:hint="default"/>
        <w:b/>
        <w:bCs/>
        <w:i w:val="0"/>
        <w:iCs w:val="0"/>
        <w:sz w:val="22"/>
        <w:szCs w:val="22"/>
      </w:rPr>
    </w:lvl>
    <w:lvl w:ilvl="2">
      <w:start w:val="1"/>
      <w:numFmt w:val="decimal"/>
      <w:pStyle w:val="AppendixHeading3"/>
      <w:lvlText w:val="%1.%2.%3"/>
      <w:lvlJc w:val="left"/>
      <w:pPr>
        <w:tabs>
          <w:tab w:val="num" w:pos="992"/>
        </w:tabs>
        <w:ind w:left="992" w:hanging="992"/>
      </w:pPr>
      <w:rPr>
        <w:rFonts w:ascii="Arial" w:hAnsi="Arial" w:cs="Arial" w:hint="default"/>
        <w:b w:val="0"/>
        <w:bCs w:val="0"/>
        <w:i w:val="0"/>
        <w:iCs w:val="0"/>
        <w:sz w:val="22"/>
        <w:szCs w:val="22"/>
      </w:rPr>
    </w:lvl>
    <w:lvl w:ilvl="3">
      <w:start w:val="1"/>
      <w:numFmt w:val="decimal"/>
      <w:lvlText w:val="%1.%2.%3.%4"/>
      <w:lvlJc w:val="left"/>
      <w:pPr>
        <w:tabs>
          <w:tab w:val="num" w:pos="1134"/>
        </w:tabs>
        <w:ind w:left="1134" w:hanging="1134"/>
      </w:pPr>
      <w:rPr>
        <w:rFonts w:ascii="Arial" w:hAnsi="Arial" w:cs="Arial" w:hint="default"/>
        <w:b w:val="0"/>
        <w:bCs w:val="0"/>
        <w:i w:val="0"/>
        <w:iCs w:val="0"/>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E6B4F5D"/>
    <w:multiLevelType w:val="hybridMultilevel"/>
    <w:tmpl w:val="E932E71C"/>
    <w:lvl w:ilvl="0" w:tplc="F57E913A">
      <w:start w:val="1"/>
      <w:numFmt w:val="decimal"/>
      <w:pStyle w:val="equation"/>
      <w:lvlText w:val="(equation %1)"/>
      <w:lvlJc w:val="right"/>
      <w:pPr>
        <w:ind w:left="7874" w:hanging="360"/>
      </w:pPr>
      <w:rPr>
        <w:b w:val="0"/>
        <w:bCs w:val="0"/>
        <w:i w:val="0"/>
        <w:iCs w:val="0"/>
        <w:caps w:val="0"/>
        <w:smallCaps w:val="0"/>
        <w:strike w:val="0"/>
        <w:dstrike w:val="0"/>
        <w:vanish w:val="0"/>
        <w:color w:val="000000"/>
        <w:spacing w:val="0"/>
        <w:kern w:val="0"/>
        <w:position w:val="0"/>
        <w:u w:val="none"/>
        <w:vertAlign w:val="baseline"/>
      </w:rPr>
    </w:lvl>
    <w:lvl w:ilvl="1" w:tplc="EBDC17B8" w:tentative="1">
      <w:start w:val="1"/>
      <w:numFmt w:val="lowerLetter"/>
      <w:pStyle w:val="List1indent"/>
      <w:lvlText w:val="%2."/>
      <w:lvlJc w:val="left"/>
      <w:pPr>
        <w:ind w:left="8594" w:hanging="360"/>
      </w:pPr>
    </w:lvl>
    <w:lvl w:ilvl="2" w:tplc="6AA0030E" w:tentative="1">
      <w:start w:val="1"/>
      <w:numFmt w:val="lowerRoman"/>
      <w:lvlText w:val="%3."/>
      <w:lvlJc w:val="right"/>
      <w:pPr>
        <w:ind w:left="9314" w:hanging="180"/>
      </w:pPr>
    </w:lvl>
    <w:lvl w:ilvl="3" w:tplc="76AC3822" w:tentative="1">
      <w:start w:val="1"/>
      <w:numFmt w:val="decimal"/>
      <w:lvlText w:val="%4."/>
      <w:lvlJc w:val="left"/>
      <w:pPr>
        <w:ind w:left="10034" w:hanging="360"/>
      </w:pPr>
    </w:lvl>
    <w:lvl w:ilvl="4" w:tplc="EC204F48" w:tentative="1">
      <w:start w:val="1"/>
      <w:numFmt w:val="lowerLetter"/>
      <w:lvlText w:val="%5."/>
      <w:lvlJc w:val="left"/>
      <w:pPr>
        <w:ind w:left="10754" w:hanging="360"/>
      </w:pPr>
    </w:lvl>
    <w:lvl w:ilvl="5" w:tplc="EFA64836" w:tentative="1">
      <w:start w:val="1"/>
      <w:numFmt w:val="lowerRoman"/>
      <w:lvlText w:val="%6."/>
      <w:lvlJc w:val="right"/>
      <w:pPr>
        <w:ind w:left="11474" w:hanging="180"/>
      </w:pPr>
    </w:lvl>
    <w:lvl w:ilvl="6" w:tplc="C53877EA" w:tentative="1">
      <w:start w:val="1"/>
      <w:numFmt w:val="decimal"/>
      <w:lvlText w:val="%7."/>
      <w:lvlJc w:val="left"/>
      <w:pPr>
        <w:ind w:left="12194" w:hanging="360"/>
      </w:pPr>
    </w:lvl>
    <w:lvl w:ilvl="7" w:tplc="DB6C4F5C" w:tentative="1">
      <w:start w:val="1"/>
      <w:numFmt w:val="lowerLetter"/>
      <w:lvlText w:val="%8."/>
      <w:lvlJc w:val="left"/>
      <w:pPr>
        <w:ind w:left="12914" w:hanging="360"/>
      </w:pPr>
    </w:lvl>
    <w:lvl w:ilvl="8" w:tplc="EB0A6C92" w:tentative="1">
      <w:start w:val="1"/>
      <w:numFmt w:val="lowerRoman"/>
      <w:lvlText w:val="%9."/>
      <w:lvlJc w:val="right"/>
      <w:pPr>
        <w:ind w:left="13634" w:hanging="180"/>
      </w:pPr>
    </w:lvl>
  </w:abstractNum>
  <w:abstractNum w:abstractNumId="19">
    <w:nsid w:val="4BC63137"/>
    <w:multiLevelType w:val="hybridMultilevel"/>
    <w:tmpl w:val="D0282AAA"/>
    <w:lvl w:ilvl="0" w:tplc="81DA0A0A">
      <w:start w:val="1"/>
      <w:numFmt w:val="bullet"/>
      <w:pStyle w:val="Bullet1"/>
      <w:lvlText w:val=""/>
      <w:lvlJc w:val="left"/>
      <w:pPr>
        <w:tabs>
          <w:tab w:val="num" w:pos="720"/>
        </w:tabs>
        <w:ind w:left="720" w:hanging="360"/>
      </w:pPr>
      <w:rPr>
        <w:rFonts w:ascii="Symbol" w:hAnsi="Symbol" w:cs="Symbol" w:hint="default"/>
      </w:rPr>
    </w:lvl>
    <w:lvl w:ilvl="1" w:tplc="826622E8" w:tentative="1">
      <w:start w:val="1"/>
      <w:numFmt w:val="bullet"/>
      <w:lvlText w:val="o"/>
      <w:lvlJc w:val="left"/>
      <w:pPr>
        <w:tabs>
          <w:tab w:val="num" w:pos="1440"/>
        </w:tabs>
        <w:ind w:left="1440" w:hanging="360"/>
      </w:pPr>
      <w:rPr>
        <w:rFonts w:ascii="Courier New" w:hAnsi="Courier New" w:cs="Courier New" w:hint="default"/>
      </w:rPr>
    </w:lvl>
    <w:lvl w:ilvl="2" w:tplc="76CA9444" w:tentative="1">
      <w:start w:val="1"/>
      <w:numFmt w:val="bullet"/>
      <w:lvlText w:val=""/>
      <w:lvlJc w:val="left"/>
      <w:pPr>
        <w:tabs>
          <w:tab w:val="num" w:pos="2160"/>
        </w:tabs>
        <w:ind w:left="2160" w:hanging="360"/>
      </w:pPr>
      <w:rPr>
        <w:rFonts w:ascii="Wingdings" w:hAnsi="Wingdings" w:cs="Wingdings" w:hint="default"/>
      </w:rPr>
    </w:lvl>
    <w:lvl w:ilvl="3" w:tplc="5B4CEC76" w:tentative="1">
      <w:start w:val="1"/>
      <w:numFmt w:val="bullet"/>
      <w:lvlText w:val=""/>
      <w:lvlJc w:val="left"/>
      <w:pPr>
        <w:tabs>
          <w:tab w:val="num" w:pos="2880"/>
        </w:tabs>
        <w:ind w:left="2880" w:hanging="360"/>
      </w:pPr>
      <w:rPr>
        <w:rFonts w:ascii="Symbol" w:hAnsi="Symbol" w:cs="Symbol" w:hint="default"/>
      </w:rPr>
    </w:lvl>
    <w:lvl w:ilvl="4" w:tplc="FDDA25BE" w:tentative="1">
      <w:start w:val="1"/>
      <w:numFmt w:val="bullet"/>
      <w:lvlText w:val="o"/>
      <w:lvlJc w:val="left"/>
      <w:pPr>
        <w:tabs>
          <w:tab w:val="num" w:pos="3600"/>
        </w:tabs>
        <w:ind w:left="3600" w:hanging="360"/>
      </w:pPr>
      <w:rPr>
        <w:rFonts w:ascii="Courier New" w:hAnsi="Courier New" w:cs="Courier New" w:hint="default"/>
      </w:rPr>
    </w:lvl>
    <w:lvl w:ilvl="5" w:tplc="38E867E6" w:tentative="1">
      <w:start w:val="1"/>
      <w:numFmt w:val="bullet"/>
      <w:lvlText w:val=""/>
      <w:lvlJc w:val="left"/>
      <w:pPr>
        <w:tabs>
          <w:tab w:val="num" w:pos="4320"/>
        </w:tabs>
        <w:ind w:left="4320" w:hanging="360"/>
      </w:pPr>
      <w:rPr>
        <w:rFonts w:ascii="Wingdings" w:hAnsi="Wingdings" w:cs="Wingdings" w:hint="default"/>
      </w:rPr>
    </w:lvl>
    <w:lvl w:ilvl="6" w:tplc="53DA562A" w:tentative="1">
      <w:start w:val="1"/>
      <w:numFmt w:val="bullet"/>
      <w:lvlText w:val=""/>
      <w:lvlJc w:val="left"/>
      <w:pPr>
        <w:tabs>
          <w:tab w:val="num" w:pos="5040"/>
        </w:tabs>
        <w:ind w:left="5040" w:hanging="360"/>
      </w:pPr>
      <w:rPr>
        <w:rFonts w:ascii="Symbol" w:hAnsi="Symbol" w:cs="Symbol" w:hint="default"/>
      </w:rPr>
    </w:lvl>
    <w:lvl w:ilvl="7" w:tplc="1ED89500" w:tentative="1">
      <w:start w:val="1"/>
      <w:numFmt w:val="bullet"/>
      <w:lvlText w:val="o"/>
      <w:lvlJc w:val="left"/>
      <w:pPr>
        <w:tabs>
          <w:tab w:val="num" w:pos="5760"/>
        </w:tabs>
        <w:ind w:left="5760" w:hanging="360"/>
      </w:pPr>
      <w:rPr>
        <w:rFonts w:ascii="Courier New" w:hAnsi="Courier New" w:cs="Courier New" w:hint="default"/>
      </w:rPr>
    </w:lvl>
    <w:lvl w:ilvl="8" w:tplc="9C6AF56E" w:tentative="1">
      <w:start w:val="1"/>
      <w:numFmt w:val="bullet"/>
      <w:lvlText w:val=""/>
      <w:lvlJc w:val="left"/>
      <w:pPr>
        <w:tabs>
          <w:tab w:val="num" w:pos="6480"/>
        </w:tabs>
        <w:ind w:left="6480" w:hanging="360"/>
      </w:pPr>
      <w:rPr>
        <w:rFonts w:ascii="Wingdings" w:hAnsi="Wingdings" w:cs="Wingdings" w:hint="default"/>
      </w:rPr>
    </w:lvl>
  </w:abstractNum>
  <w:abstractNum w:abstractNumId="20">
    <w:nsid w:val="4E240880"/>
    <w:multiLevelType w:val="multilevel"/>
    <w:tmpl w:val="B96C0DC4"/>
    <w:lvl w:ilvl="0">
      <w:start w:val="1"/>
      <w:numFmt w:val="decimal"/>
      <w:lvlText w:val="%1."/>
      <w:lvlJc w:val="left"/>
      <w:pPr>
        <w:tabs>
          <w:tab w:val="num" w:pos="360"/>
        </w:tabs>
      </w:pPr>
      <w:rPr>
        <w:rFonts w:hint="default"/>
      </w:rPr>
    </w:lvl>
    <w:lvl w:ilvl="1">
      <w:start w:val="1"/>
      <w:numFmt w:val="decimal"/>
      <w:lvlText w:val="%1.%2."/>
      <w:lvlJc w:val="left"/>
      <w:pPr>
        <w:tabs>
          <w:tab w:val="num" w:pos="792"/>
        </w:tabs>
        <w:ind w:left="792" w:hanging="792"/>
      </w:pPr>
      <w:rPr>
        <w:rFonts w:hint="default"/>
      </w:rPr>
    </w:lvl>
    <w:lvl w:ilvl="2">
      <w:start w:val="1"/>
      <w:numFmt w:val="decimal"/>
      <w:pStyle w:val="Formatvorlageberschrift3BlockLinks0cmHngend127cm"/>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531B05E0"/>
    <w:multiLevelType w:val="hybridMultilevel"/>
    <w:tmpl w:val="1438F31A"/>
    <w:lvl w:ilvl="0" w:tplc="2EE20E68">
      <w:start w:val="1"/>
      <w:numFmt w:val="bullet"/>
      <w:lvlText w:val=""/>
      <w:lvlJc w:val="left"/>
      <w:pPr>
        <w:tabs>
          <w:tab w:val="num" w:pos="720"/>
        </w:tabs>
        <w:ind w:left="720" w:hanging="360"/>
      </w:pPr>
      <w:rPr>
        <w:rFonts w:ascii="Symbol" w:hAnsi="Symbol" w:cs="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cs="Wingdings" w:hint="default"/>
      </w:rPr>
    </w:lvl>
    <w:lvl w:ilvl="3" w:tplc="04070001" w:tentative="1">
      <w:start w:val="1"/>
      <w:numFmt w:val="bullet"/>
      <w:lvlText w:val=""/>
      <w:lvlJc w:val="left"/>
      <w:pPr>
        <w:tabs>
          <w:tab w:val="num" w:pos="2880"/>
        </w:tabs>
        <w:ind w:left="2880" w:hanging="360"/>
      </w:pPr>
      <w:rPr>
        <w:rFonts w:ascii="Symbol" w:hAnsi="Symbol" w:cs="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cs="Wingdings" w:hint="default"/>
      </w:rPr>
    </w:lvl>
    <w:lvl w:ilvl="6" w:tplc="04070001" w:tentative="1">
      <w:start w:val="1"/>
      <w:numFmt w:val="bullet"/>
      <w:lvlText w:val=""/>
      <w:lvlJc w:val="left"/>
      <w:pPr>
        <w:tabs>
          <w:tab w:val="num" w:pos="5040"/>
        </w:tabs>
        <w:ind w:left="5040" w:hanging="360"/>
      </w:pPr>
      <w:rPr>
        <w:rFonts w:ascii="Symbol" w:hAnsi="Symbol" w:cs="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cs="Wingdings" w:hint="default"/>
      </w:rPr>
    </w:lvl>
  </w:abstractNum>
  <w:abstractNum w:abstractNumId="23">
    <w:nsid w:val="53274D23"/>
    <w:multiLevelType w:val="hybridMultilevel"/>
    <w:tmpl w:val="DFFA3244"/>
    <w:lvl w:ilvl="0" w:tplc="02000C96">
      <w:start w:val="2"/>
      <w:numFmt w:val="bullet"/>
      <w:lvlText w:val="-"/>
      <w:lvlJc w:val="left"/>
      <w:pPr>
        <w:tabs>
          <w:tab w:val="num" w:pos="360"/>
        </w:tabs>
        <w:ind w:left="360" w:hanging="360"/>
      </w:pPr>
      <w:rPr>
        <w:rFonts w:ascii="Times New Roman" w:eastAsia="Times New Roman" w:hAnsi="Times New Roman" w:hint="default"/>
      </w:rPr>
    </w:lvl>
    <w:lvl w:ilvl="1" w:tplc="3F12DEB2" w:tentative="1">
      <w:start w:val="1"/>
      <w:numFmt w:val="bullet"/>
      <w:lvlText w:val="o"/>
      <w:lvlJc w:val="left"/>
      <w:pPr>
        <w:tabs>
          <w:tab w:val="num" w:pos="1440"/>
        </w:tabs>
        <w:ind w:left="1440" w:hanging="360"/>
      </w:pPr>
      <w:rPr>
        <w:rFonts w:ascii="Courier New" w:hAnsi="Courier New" w:cs="Courier New" w:hint="default"/>
      </w:rPr>
    </w:lvl>
    <w:lvl w:ilvl="2" w:tplc="D1843098" w:tentative="1">
      <w:start w:val="1"/>
      <w:numFmt w:val="bullet"/>
      <w:lvlText w:val=""/>
      <w:lvlJc w:val="left"/>
      <w:pPr>
        <w:tabs>
          <w:tab w:val="num" w:pos="2160"/>
        </w:tabs>
        <w:ind w:left="2160" w:hanging="360"/>
      </w:pPr>
      <w:rPr>
        <w:rFonts w:ascii="Wingdings" w:hAnsi="Wingdings" w:cs="Wingdings" w:hint="default"/>
      </w:rPr>
    </w:lvl>
    <w:lvl w:ilvl="3" w:tplc="950A1AA0" w:tentative="1">
      <w:start w:val="1"/>
      <w:numFmt w:val="bullet"/>
      <w:lvlText w:val=""/>
      <w:lvlJc w:val="left"/>
      <w:pPr>
        <w:tabs>
          <w:tab w:val="num" w:pos="2880"/>
        </w:tabs>
        <w:ind w:left="2880" w:hanging="360"/>
      </w:pPr>
      <w:rPr>
        <w:rFonts w:ascii="Symbol" w:hAnsi="Symbol" w:cs="Symbol" w:hint="default"/>
      </w:rPr>
    </w:lvl>
    <w:lvl w:ilvl="4" w:tplc="EEF821EC" w:tentative="1">
      <w:start w:val="1"/>
      <w:numFmt w:val="bullet"/>
      <w:lvlText w:val="o"/>
      <w:lvlJc w:val="left"/>
      <w:pPr>
        <w:tabs>
          <w:tab w:val="num" w:pos="3600"/>
        </w:tabs>
        <w:ind w:left="3600" w:hanging="360"/>
      </w:pPr>
      <w:rPr>
        <w:rFonts w:ascii="Courier New" w:hAnsi="Courier New" w:cs="Courier New" w:hint="default"/>
      </w:rPr>
    </w:lvl>
    <w:lvl w:ilvl="5" w:tplc="E3DC122E" w:tentative="1">
      <w:start w:val="1"/>
      <w:numFmt w:val="bullet"/>
      <w:lvlText w:val=""/>
      <w:lvlJc w:val="left"/>
      <w:pPr>
        <w:tabs>
          <w:tab w:val="num" w:pos="4320"/>
        </w:tabs>
        <w:ind w:left="4320" w:hanging="360"/>
      </w:pPr>
      <w:rPr>
        <w:rFonts w:ascii="Wingdings" w:hAnsi="Wingdings" w:cs="Wingdings" w:hint="default"/>
      </w:rPr>
    </w:lvl>
    <w:lvl w:ilvl="6" w:tplc="B860DF88" w:tentative="1">
      <w:start w:val="1"/>
      <w:numFmt w:val="bullet"/>
      <w:lvlText w:val=""/>
      <w:lvlJc w:val="left"/>
      <w:pPr>
        <w:tabs>
          <w:tab w:val="num" w:pos="5040"/>
        </w:tabs>
        <w:ind w:left="5040" w:hanging="360"/>
      </w:pPr>
      <w:rPr>
        <w:rFonts w:ascii="Symbol" w:hAnsi="Symbol" w:cs="Symbol" w:hint="default"/>
      </w:rPr>
    </w:lvl>
    <w:lvl w:ilvl="7" w:tplc="F9223A52" w:tentative="1">
      <w:start w:val="1"/>
      <w:numFmt w:val="bullet"/>
      <w:lvlText w:val="o"/>
      <w:lvlJc w:val="left"/>
      <w:pPr>
        <w:tabs>
          <w:tab w:val="num" w:pos="5760"/>
        </w:tabs>
        <w:ind w:left="5760" w:hanging="360"/>
      </w:pPr>
      <w:rPr>
        <w:rFonts w:ascii="Courier New" w:hAnsi="Courier New" w:cs="Courier New" w:hint="default"/>
      </w:rPr>
    </w:lvl>
    <w:lvl w:ilvl="8" w:tplc="B32C2924" w:tentative="1">
      <w:start w:val="1"/>
      <w:numFmt w:val="bullet"/>
      <w:lvlText w:val=""/>
      <w:lvlJc w:val="left"/>
      <w:pPr>
        <w:tabs>
          <w:tab w:val="num" w:pos="6480"/>
        </w:tabs>
        <w:ind w:left="6480" w:hanging="360"/>
      </w:pPr>
      <w:rPr>
        <w:rFonts w:ascii="Wingdings" w:hAnsi="Wingdings" w:cs="Wingdings" w:hint="default"/>
      </w:rPr>
    </w:lvl>
  </w:abstractNum>
  <w:abstractNum w:abstractNumId="24">
    <w:nsid w:val="53604495"/>
    <w:multiLevelType w:val="hybridMultilevel"/>
    <w:tmpl w:val="7B061516"/>
    <w:lvl w:ilvl="0" w:tplc="04130001">
      <w:start w:val="2"/>
      <w:numFmt w:val="bullet"/>
      <w:lvlText w:val="-"/>
      <w:lvlJc w:val="left"/>
      <w:pPr>
        <w:tabs>
          <w:tab w:val="num" w:pos="360"/>
        </w:tabs>
        <w:ind w:left="360" w:hanging="360"/>
      </w:pPr>
      <w:rPr>
        <w:rFonts w:ascii="Times New Roman" w:eastAsia="Times New Roman" w:hAnsi="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cs="Wingdings" w:hint="default"/>
      </w:rPr>
    </w:lvl>
    <w:lvl w:ilvl="3" w:tplc="04130001" w:tentative="1">
      <w:start w:val="1"/>
      <w:numFmt w:val="bullet"/>
      <w:lvlText w:val=""/>
      <w:lvlJc w:val="left"/>
      <w:pPr>
        <w:tabs>
          <w:tab w:val="num" w:pos="2880"/>
        </w:tabs>
        <w:ind w:left="2880" w:hanging="360"/>
      </w:pPr>
      <w:rPr>
        <w:rFonts w:ascii="Symbol" w:hAnsi="Symbol" w:cs="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cs="Wingdings" w:hint="default"/>
      </w:rPr>
    </w:lvl>
    <w:lvl w:ilvl="6" w:tplc="04130001" w:tentative="1">
      <w:start w:val="1"/>
      <w:numFmt w:val="bullet"/>
      <w:lvlText w:val=""/>
      <w:lvlJc w:val="left"/>
      <w:pPr>
        <w:tabs>
          <w:tab w:val="num" w:pos="5040"/>
        </w:tabs>
        <w:ind w:left="5040" w:hanging="360"/>
      </w:pPr>
      <w:rPr>
        <w:rFonts w:ascii="Symbol" w:hAnsi="Symbol" w:cs="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cs="Wingdings" w:hint="default"/>
      </w:rPr>
    </w:lvl>
  </w:abstractNum>
  <w:abstractNum w:abstractNumId="25">
    <w:nsid w:val="573E2B89"/>
    <w:multiLevelType w:val="multilevel"/>
    <w:tmpl w:val="058AE1F2"/>
    <w:lvl w:ilvl="0">
      <w:start w:val="1"/>
      <w:numFmt w:val="decimal"/>
      <w:lvlText w:val="%1"/>
      <w:lvlJc w:val="left"/>
      <w:pPr>
        <w:tabs>
          <w:tab w:val="num" w:pos="1701"/>
        </w:tabs>
        <w:ind w:left="1701" w:hanging="567"/>
      </w:pPr>
      <w:rPr>
        <w:rFonts w:ascii="Arial" w:hAnsi="Arial" w:cs="Arial" w:hint="default"/>
        <w:b w:val="0"/>
        <w:bCs w:val="0"/>
        <w:i w:val="0"/>
        <w:iCs w:val="0"/>
        <w:sz w:val="22"/>
        <w:szCs w:val="22"/>
      </w:rPr>
    </w:lvl>
    <w:lvl w:ilvl="1">
      <w:start w:val="1"/>
      <w:numFmt w:val="lowerLetter"/>
      <w:lvlText w:val="%2"/>
      <w:lvlJc w:val="left"/>
      <w:pPr>
        <w:tabs>
          <w:tab w:val="num" w:pos="2268"/>
        </w:tabs>
        <w:ind w:left="2268" w:hanging="567"/>
      </w:pPr>
      <w:rPr>
        <w:rFonts w:ascii="Arial" w:hAnsi="Arial" w:cs="Arial" w:hint="default"/>
        <w:b w:val="0"/>
        <w:bCs w:val="0"/>
        <w:i w:val="0"/>
        <w:iCs w:val="0"/>
        <w:sz w:val="22"/>
        <w:szCs w:val="22"/>
      </w:rPr>
    </w:lvl>
    <w:lvl w:ilvl="2">
      <w:start w:val="1"/>
      <w:numFmt w:val="lowerRoman"/>
      <w:pStyle w:val="List1indent2"/>
      <w:lvlText w:val="%3"/>
      <w:lvlJc w:val="left"/>
      <w:pPr>
        <w:tabs>
          <w:tab w:val="num" w:pos="1701"/>
        </w:tabs>
        <w:ind w:left="1134"/>
      </w:pPr>
      <w:rPr>
        <w:rFonts w:ascii="Arial" w:hAnsi="Arial" w:cs="Arial" w:hint="default"/>
        <w:b w:val="0"/>
        <w:bCs w:val="0"/>
        <w:i w:val="0"/>
        <w:iCs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6">
    <w:nsid w:val="57C43A21"/>
    <w:multiLevelType w:val="hybridMultilevel"/>
    <w:tmpl w:val="ACE8ADEA"/>
    <w:lvl w:ilvl="0" w:tplc="CEC032AA">
      <w:start w:val="2"/>
      <w:numFmt w:val="bullet"/>
      <w:lvlText w:val="-"/>
      <w:lvlJc w:val="left"/>
      <w:pPr>
        <w:tabs>
          <w:tab w:val="num" w:pos="360"/>
        </w:tabs>
        <w:ind w:left="360" w:hanging="360"/>
      </w:pPr>
      <w:rPr>
        <w:rFonts w:ascii="Times New Roman" w:eastAsia="Times New Roman" w:hAnsi="Times New Roman"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tentative="1">
      <w:start w:val="1"/>
      <w:numFmt w:val="bullet"/>
      <w:lvlText w:val=""/>
      <w:lvlJc w:val="left"/>
      <w:pPr>
        <w:tabs>
          <w:tab w:val="num" w:pos="2880"/>
        </w:tabs>
        <w:ind w:left="2880" w:hanging="360"/>
      </w:pPr>
      <w:rPr>
        <w:rFonts w:ascii="Symbol" w:hAnsi="Symbol" w:cs="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cs="Wingdings" w:hint="default"/>
      </w:rPr>
    </w:lvl>
    <w:lvl w:ilvl="6" w:tplc="04070001" w:tentative="1">
      <w:start w:val="1"/>
      <w:numFmt w:val="bullet"/>
      <w:lvlText w:val=""/>
      <w:lvlJc w:val="left"/>
      <w:pPr>
        <w:tabs>
          <w:tab w:val="num" w:pos="5040"/>
        </w:tabs>
        <w:ind w:left="5040" w:hanging="360"/>
      </w:pPr>
      <w:rPr>
        <w:rFonts w:ascii="Symbol" w:hAnsi="Symbol" w:cs="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cs="Wingdings" w:hint="default"/>
      </w:rPr>
    </w:lvl>
  </w:abstractNum>
  <w:abstractNum w:abstractNumId="27">
    <w:nsid w:val="596F3EAC"/>
    <w:multiLevelType w:val="hybridMultilevel"/>
    <w:tmpl w:val="03623818"/>
    <w:lvl w:ilvl="0" w:tplc="CEC032AA">
      <w:start w:val="2"/>
      <w:numFmt w:val="bullet"/>
      <w:lvlText w:val="-"/>
      <w:lvlJc w:val="left"/>
      <w:pPr>
        <w:tabs>
          <w:tab w:val="num" w:pos="360"/>
        </w:tabs>
        <w:ind w:left="360" w:hanging="360"/>
      </w:pPr>
      <w:rPr>
        <w:rFonts w:ascii="Times New Roman" w:eastAsia="Times New Roman" w:hAnsi="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cs="Wingdings" w:hint="default"/>
      </w:rPr>
    </w:lvl>
    <w:lvl w:ilvl="3" w:tplc="04070001" w:tentative="1">
      <w:start w:val="1"/>
      <w:numFmt w:val="bullet"/>
      <w:lvlText w:val=""/>
      <w:lvlJc w:val="left"/>
      <w:pPr>
        <w:tabs>
          <w:tab w:val="num" w:pos="2880"/>
        </w:tabs>
        <w:ind w:left="2880" w:hanging="360"/>
      </w:pPr>
      <w:rPr>
        <w:rFonts w:ascii="Symbol" w:hAnsi="Symbol" w:cs="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cs="Wingdings" w:hint="default"/>
      </w:rPr>
    </w:lvl>
    <w:lvl w:ilvl="6" w:tplc="04070001" w:tentative="1">
      <w:start w:val="1"/>
      <w:numFmt w:val="bullet"/>
      <w:lvlText w:val=""/>
      <w:lvlJc w:val="left"/>
      <w:pPr>
        <w:tabs>
          <w:tab w:val="num" w:pos="5040"/>
        </w:tabs>
        <w:ind w:left="5040" w:hanging="360"/>
      </w:pPr>
      <w:rPr>
        <w:rFonts w:ascii="Symbol" w:hAnsi="Symbol" w:cs="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cs="Wingdings" w:hint="default"/>
      </w:rPr>
    </w:lvl>
  </w:abstractNum>
  <w:abstractNum w:abstractNumId="28">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cs="Arial Bold" w:hint="default"/>
        <w:b/>
        <w:bCs/>
        <w:i w:val="0"/>
        <w:iCs w:val="0"/>
        <w:caps w:val="0"/>
        <w:smallCaps w:val="0"/>
        <w:strike w:val="0"/>
        <w:dstrike w:val="0"/>
        <w:vanish w:val="0"/>
        <w:color w:val="000000"/>
        <w:spacing w:val="0"/>
        <w:kern w:val="0"/>
        <w:position w:val="0"/>
        <w:sz w:val="24"/>
        <w:szCs w:val="24"/>
        <w:u w:val="none"/>
        <w:vertAlign w:val="base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Arial" w:hint="default"/>
        <w:b w:val="0"/>
        <w:bCs w:val="0"/>
        <w:i/>
        <w:iCs/>
        <w:sz w:val="22"/>
        <w:szCs w:val="22"/>
      </w:rPr>
    </w:lvl>
  </w:abstractNum>
  <w:abstractNum w:abstractNumId="30">
    <w:nsid w:val="66522FE0"/>
    <w:multiLevelType w:val="hybridMultilevel"/>
    <w:tmpl w:val="A96295D2"/>
    <w:lvl w:ilvl="0" w:tplc="B02615A6">
      <w:start w:val="2"/>
      <w:numFmt w:val="bullet"/>
      <w:lvlText w:val="-"/>
      <w:lvlJc w:val="left"/>
      <w:pPr>
        <w:tabs>
          <w:tab w:val="num" w:pos="360"/>
        </w:tabs>
        <w:ind w:left="360" w:hanging="360"/>
      </w:pPr>
      <w:rPr>
        <w:rFonts w:ascii="Times New Roman" w:eastAsia="Times New Roman" w:hAnsi="Times New Roman" w:hint="default"/>
      </w:rPr>
    </w:lvl>
    <w:lvl w:ilvl="1" w:tplc="EFA2A10A" w:tentative="1">
      <w:start w:val="1"/>
      <w:numFmt w:val="bullet"/>
      <w:lvlText w:val="o"/>
      <w:lvlJc w:val="left"/>
      <w:pPr>
        <w:tabs>
          <w:tab w:val="num" w:pos="1440"/>
        </w:tabs>
        <w:ind w:left="1440" w:hanging="360"/>
      </w:pPr>
      <w:rPr>
        <w:rFonts w:ascii="Courier New" w:hAnsi="Courier New" w:cs="Courier New" w:hint="default"/>
      </w:rPr>
    </w:lvl>
    <w:lvl w:ilvl="2" w:tplc="668CA5EC" w:tentative="1">
      <w:start w:val="1"/>
      <w:numFmt w:val="bullet"/>
      <w:lvlText w:val=""/>
      <w:lvlJc w:val="left"/>
      <w:pPr>
        <w:tabs>
          <w:tab w:val="num" w:pos="2160"/>
        </w:tabs>
        <w:ind w:left="2160" w:hanging="360"/>
      </w:pPr>
      <w:rPr>
        <w:rFonts w:ascii="Wingdings" w:hAnsi="Wingdings" w:cs="Wingdings" w:hint="default"/>
      </w:rPr>
    </w:lvl>
    <w:lvl w:ilvl="3" w:tplc="D138DDEA" w:tentative="1">
      <w:start w:val="1"/>
      <w:numFmt w:val="bullet"/>
      <w:lvlText w:val=""/>
      <w:lvlJc w:val="left"/>
      <w:pPr>
        <w:tabs>
          <w:tab w:val="num" w:pos="2880"/>
        </w:tabs>
        <w:ind w:left="2880" w:hanging="360"/>
      </w:pPr>
      <w:rPr>
        <w:rFonts w:ascii="Symbol" w:hAnsi="Symbol" w:cs="Symbol" w:hint="default"/>
      </w:rPr>
    </w:lvl>
    <w:lvl w:ilvl="4" w:tplc="1EE829FC" w:tentative="1">
      <w:start w:val="1"/>
      <w:numFmt w:val="bullet"/>
      <w:lvlText w:val="o"/>
      <w:lvlJc w:val="left"/>
      <w:pPr>
        <w:tabs>
          <w:tab w:val="num" w:pos="3600"/>
        </w:tabs>
        <w:ind w:left="3600" w:hanging="360"/>
      </w:pPr>
      <w:rPr>
        <w:rFonts w:ascii="Courier New" w:hAnsi="Courier New" w:cs="Courier New" w:hint="default"/>
      </w:rPr>
    </w:lvl>
    <w:lvl w:ilvl="5" w:tplc="EF24C5A0" w:tentative="1">
      <w:start w:val="1"/>
      <w:numFmt w:val="bullet"/>
      <w:lvlText w:val=""/>
      <w:lvlJc w:val="left"/>
      <w:pPr>
        <w:tabs>
          <w:tab w:val="num" w:pos="4320"/>
        </w:tabs>
        <w:ind w:left="4320" w:hanging="360"/>
      </w:pPr>
      <w:rPr>
        <w:rFonts w:ascii="Wingdings" w:hAnsi="Wingdings" w:cs="Wingdings" w:hint="default"/>
      </w:rPr>
    </w:lvl>
    <w:lvl w:ilvl="6" w:tplc="1CDEDF36" w:tentative="1">
      <w:start w:val="1"/>
      <w:numFmt w:val="bullet"/>
      <w:lvlText w:val=""/>
      <w:lvlJc w:val="left"/>
      <w:pPr>
        <w:tabs>
          <w:tab w:val="num" w:pos="5040"/>
        </w:tabs>
        <w:ind w:left="5040" w:hanging="360"/>
      </w:pPr>
      <w:rPr>
        <w:rFonts w:ascii="Symbol" w:hAnsi="Symbol" w:cs="Symbol" w:hint="default"/>
      </w:rPr>
    </w:lvl>
    <w:lvl w:ilvl="7" w:tplc="AA4A6B68" w:tentative="1">
      <w:start w:val="1"/>
      <w:numFmt w:val="bullet"/>
      <w:lvlText w:val="o"/>
      <w:lvlJc w:val="left"/>
      <w:pPr>
        <w:tabs>
          <w:tab w:val="num" w:pos="5760"/>
        </w:tabs>
        <w:ind w:left="5760" w:hanging="360"/>
      </w:pPr>
      <w:rPr>
        <w:rFonts w:ascii="Courier New" w:hAnsi="Courier New" w:cs="Courier New" w:hint="default"/>
      </w:rPr>
    </w:lvl>
    <w:lvl w:ilvl="8" w:tplc="D110E738" w:tentative="1">
      <w:start w:val="1"/>
      <w:numFmt w:val="bullet"/>
      <w:lvlText w:val=""/>
      <w:lvlJc w:val="left"/>
      <w:pPr>
        <w:tabs>
          <w:tab w:val="num" w:pos="6480"/>
        </w:tabs>
        <w:ind w:left="6480" w:hanging="360"/>
      </w:pPr>
      <w:rPr>
        <w:rFonts w:ascii="Wingdings" w:hAnsi="Wingdings" w:cs="Wingdings" w:hint="default"/>
      </w:rPr>
    </w:lvl>
  </w:abstractNum>
  <w:abstractNum w:abstractNumId="31">
    <w:nsid w:val="666505A5"/>
    <w:multiLevelType w:val="hybridMultilevel"/>
    <w:tmpl w:val="760E78F8"/>
    <w:lvl w:ilvl="0" w:tplc="F6DC0CB2">
      <w:start w:val="2"/>
      <w:numFmt w:val="bullet"/>
      <w:lvlText w:val="-"/>
      <w:lvlJc w:val="left"/>
      <w:pPr>
        <w:tabs>
          <w:tab w:val="num" w:pos="360"/>
        </w:tabs>
        <w:ind w:left="360" w:hanging="360"/>
      </w:pPr>
      <w:rPr>
        <w:rFonts w:ascii="Times New Roman" w:eastAsia="Times New Roman" w:hAnsi="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cs="Wingdings" w:hint="default"/>
      </w:rPr>
    </w:lvl>
    <w:lvl w:ilvl="3" w:tplc="04070001" w:tentative="1">
      <w:start w:val="1"/>
      <w:numFmt w:val="bullet"/>
      <w:lvlText w:val=""/>
      <w:lvlJc w:val="left"/>
      <w:pPr>
        <w:tabs>
          <w:tab w:val="num" w:pos="2880"/>
        </w:tabs>
        <w:ind w:left="2880" w:hanging="360"/>
      </w:pPr>
      <w:rPr>
        <w:rFonts w:ascii="Symbol" w:hAnsi="Symbol" w:cs="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cs="Wingdings" w:hint="default"/>
      </w:rPr>
    </w:lvl>
    <w:lvl w:ilvl="6" w:tplc="04070001" w:tentative="1">
      <w:start w:val="1"/>
      <w:numFmt w:val="bullet"/>
      <w:lvlText w:val=""/>
      <w:lvlJc w:val="left"/>
      <w:pPr>
        <w:tabs>
          <w:tab w:val="num" w:pos="5040"/>
        </w:tabs>
        <w:ind w:left="5040" w:hanging="360"/>
      </w:pPr>
      <w:rPr>
        <w:rFonts w:ascii="Symbol" w:hAnsi="Symbol" w:cs="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cs="Wingdings" w:hint="default"/>
      </w:rPr>
    </w:lvl>
  </w:abstractNum>
  <w:abstractNum w:abstractNumId="32">
    <w:nsid w:val="6FF55E26"/>
    <w:multiLevelType w:val="hybridMultilevel"/>
    <w:tmpl w:val="DEB2CD88"/>
    <w:lvl w:ilvl="0" w:tplc="71F2B02E">
      <w:start w:val="2"/>
      <w:numFmt w:val="bullet"/>
      <w:lvlText w:val="-"/>
      <w:lvlJc w:val="left"/>
      <w:pPr>
        <w:tabs>
          <w:tab w:val="num" w:pos="360"/>
        </w:tabs>
        <w:ind w:left="360" w:hanging="360"/>
      </w:pPr>
      <w:rPr>
        <w:rFonts w:ascii="Times New Roman" w:eastAsia="Times New Roman" w:hAnsi="Times New Roman" w:hint="default"/>
      </w:rPr>
    </w:lvl>
    <w:lvl w:ilvl="1" w:tplc="7CE00F22">
      <w:start w:val="1"/>
      <w:numFmt w:val="bullet"/>
      <w:lvlText w:val="o"/>
      <w:lvlJc w:val="left"/>
      <w:pPr>
        <w:tabs>
          <w:tab w:val="num" w:pos="732"/>
        </w:tabs>
        <w:ind w:left="732" w:hanging="360"/>
      </w:pPr>
      <w:rPr>
        <w:rFonts w:ascii="Courier New" w:hAnsi="Courier New" w:cs="Courier New" w:hint="default"/>
      </w:rPr>
    </w:lvl>
    <w:lvl w:ilvl="2" w:tplc="DD64CAC2" w:tentative="1">
      <w:start w:val="1"/>
      <w:numFmt w:val="bullet"/>
      <w:lvlText w:val=""/>
      <w:lvlJc w:val="left"/>
      <w:pPr>
        <w:tabs>
          <w:tab w:val="num" w:pos="1452"/>
        </w:tabs>
        <w:ind w:left="1452" w:hanging="360"/>
      </w:pPr>
      <w:rPr>
        <w:rFonts w:ascii="Wingdings" w:hAnsi="Wingdings" w:cs="Wingdings" w:hint="default"/>
      </w:rPr>
    </w:lvl>
    <w:lvl w:ilvl="3" w:tplc="FAAAF926" w:tentative="1">
      <w:start w:val="1"/>
      <w:numFmt w:val="bullet"/>
      <w:lvlText w:val=""/>
      <w:lvlJc w:val="left"/>
      <w:pPr>
        <w:tabs>
          <w:tab w:val="num" w:pos="2172"/>
        </w:tabs>
        <w:ind w:left="2172" w:hanging="360"/>
      </w:pPr>
      <w:rPr>
        <w:rFonts w:ascii="Symbol" w:hAnsi="Symbol" w:cs="Symbol" w:hint="default"/>
      </w:rPr>
    </w:lvl>
    <w:lvl w:ilvl="4" w:tplc="E342DD4C" w:tentative="1">
      <w:start w:val="1"/>
      <w:numFmt w:val="bullet"/>
      <w:lvlText w:val="o"/>
      <w:lvlJc w:val="left"/>
      <w:pPr>
        <w:tabs>
          <w:tab w:val="num" w:pos="2892"/>
        </w:tabs>
        <w:ind w:left="2892" w:hanging="360"/>
      </w:pPr>
      <w:rPr>
        <w:rFonts w:ascii="Courier New" w:hAnsi="Courier New" w:cs="Courier New" w:hint="default"/>
      </w:rPr>
    </w:lvl>
    <w:lvl w:ilvl="5" w:tplc="527CF7FC" w:tentative="1">
      <w:start w:val="1"/>
      <w:numFmt w:val="bullet"/>
      <w:lvlText w:val=""/>
      <w:lvlJc w:val="left"/>
      <w:pPr>
        <w:tabs>
          <w:tab w:val="num" w:pos="3612"/>
        </w:tabs>
        <w:ind w:left="3612" w:hanging="360"/>
      </w:pPr>
      <w:rPr>
        <w:rFonts w:ascii="Wingdings" w:hAnsi="Wingdings" w:cs="Wingdings" w:hint="default"/>
      </w:rPr>
    </w:lvl>
    <w:lvl w:ilvl="6" w:tplc="071AB538" w:tentative="1">
      <w:start w:val="1"/>
      <w:numFmt w:val="bullet"/>
      <w:lvlText w:val=""/>
      <w:lvlJc w:val="left"/>
      <w:pPr>
        <w:tabs>
          <w:tab w:val="num" w:pos="4332"/>
        </w:tabs>
        <w:ind w:left="4332" w:hanging="360"/>
      </w:pPr>
      <w:rPr>
        <w:rFonts w:ascii="Symbol" w:hAnsi="Symbol" w:cs="Symbol" w:hint="default"/>
      </w:rPr>
    </w:lvl>
    <w:lvl w:ilvl="7" w:tplc="9544F2A8" w:tentative="1">
      <w:start w:val="1"/>
      <w:numFmt w:val="bullet"/>
      <w:lvlText w:val="o"/>
      <w:lvlJc w:val="left"/>
      <w:pPr>
        <w:tabs>
          <w:tab w:val="num" w:pos="5052"/>
        </w:tabs>
        <w:ind w:left="5052" w:hanging="360"/>
      </w:pPr>
      <w:rPr>
        <w:rFonts w:ascii="Courier New" w:hAnsi="Courier New" w:cs="Courier New" w:hint="default"/>
      </w:rPr>
    </w:lvl>
    <w:lvl w:ilvl="8" w:tplc="AC780FE8" w:tentative="1">
      <w:start w:val="1"/>
      <w:numFmt w:val="bullet"/>
      <w:lvlText w:val=""/>
      <w:lvlJc w:val="left"/>
      <w:pPr>
        <w:tabs>
          <w:tab w:val="num" w:pos="5772"/>
        </w:tabs>
        <w:ind w:left="5772" w:hanging="360"/>
      </w:pPr>
      <w:rPr>
        <w:rFonts w:ascii="Wingdings" w:hAnsi="Wingdings" w:cs="Wingdings" w:hint="default"/>
      </w:rPr>
    </w:lvl>
  </w:abstractNum>
  <w:abstractNum w:abstractNumId="33">
    <w:nsid w:val="76D64DA6"/>
    <w:multiLevelType w:val="hybridMultilevel"/>
    <w:tmpl w:val="1F04652E"/>
    <w:lvl w:ilvl="0" w:tplc="CEC032AA">
      <w:start w:val="1"/>
      <w:numFmt w:val="bullet"/>
      <w:pStyle w:val="Bullet3"/>
      <w:lvlText w:val=""/>
      <w:lvlJc w:val="left"/>
      <w:pPr>
        <w:tabs>
          <w:tab w:val="num" w:pos="1560"/>
        </w:tabs>
        <w:ind w:left="1560" w:hanging="360"/>
      </w:pPr>
      <w:rPr>
        <w:rFonts w:ascii="Wingdings" w:hAnsi="Wingdings" w:cs="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cs="Wingdings" w:hint="default"/>
      </w:rPr>
    </w:lvl>
    <w:lvl w:ilvl="3" w:tplc="04070001" w:tentative="1">
      <w:start w:val="1"/>
      <w:numFmt w:val="bullet"/>
      <w:lvlText w:val=""/>
      <w:lvlJc w:val="left"/>
      <w:pPr>
        <w:tabs>
          <w:tab w:val="num" w:pos="2880"/>
        </w:tabs>
        <w:ind w:left="2880" w:hanging="360"/>
      </w:pPr>
      <w:rPr>
        <w:rFonts w:ascii="Symbol" w:hAnsi="Symbol" w:cs="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cs="Wingdings" w:hint="default"/>
      </w:rPr>
    </w:lvl>
    <w:lvl w:ilvl="6" w:tplc="04070001" w:tentative="1">
      <w:start w:val="1"/>
      <w:numFmt w:val="bullet"/>
      <w:lvlText w:val=""/>
      <w:lvlJc w:val="left"/>
      <w:pPr>
        <w:tabs>
          <w:tab w:val="num" w:pos="5040"/>
        </w:tabs>
        <w:ind w:left="5040" w:hanging="360"/>
      </w:pPr>
      <w:rPr>
        <w:rFonts w:ascii="Symbol" w:hAnsi="Symbol" w:cs="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cs="Wingdings" w:hint="default"/>
      </w:rPr>
    </w:lvl>
  </w:abstractNum>
  <w:abstractNum w:abstractNumId="34">
    <w:nsid w:val="79672C2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13"/>
  </w:num>
  <w:num w:numId="3">
    <w:abstractNumId w:val="19"/>
  </w:num>
  <w:num w:numId="4">
    <w:abstractNumId w:val="7"/>
  </w:num>
  <w:num w:numId="5">
    <w:abstractNumId w:val="33"/>
  </w:num>
  <w:num w:numId="6">
    <w:abstractNumId w:val="18"/>
  </w:num>
  <w:num w:numId="7">
    <w:abstractNumId w:val="29"/>
  </w:num>
  <w:num w:numId="8">
    <w:abstractNumId w:val="25"/>
  </w:num>
  <w:num w:numId="9">
    <w:abstractNumId w:val="12"/>
  </w:num>
  <w:num w:numId="10">
    <w:abstractNumId w:val="21"/>
  </w:num>
  <w:num w:numId="11">
    <w:abstractNumId w:val="17"/>
  </w:num>
  <w:num w:numId="12">
    <w:abstractNumId w:val="10"/>
  </w:num>
  <w:num w:numId="13">
    <w:abstractNumId w:val="28"/>
  </w:num>
  <w:num w:numId="14">
    <w:abstractNumId w:val="20"/>
  </w:num>
  <w:num w:numId="15">
    <w:abstractNumId w:val="14"/>
  </w:num>
  <w:num w:numId="16">
    <w:abstractNumId w:val="32"/>
  </w:num>
  <w:num w:numId="17">
    <w:abstractNumId w:val="8"/>
  </w:num>
  <w:num w:numId="18">
    <w:abstractNumId w:val="30"/>
  </w:num>
  <w:num w:numId="19">
    <w:abstractNumId w:val="24"/>
  </w:num>
  <w:num w:numId="20">
    <w:abstractNumId w:val="27"/>
  </w:num>
  <w:num w:numId="21">
    <w:abstractNumId w:val="15"/>
  </w:num>
  <w:num w:numId="22">
    <w:abstractNumId w:val="26"/>
  </w:num>
  <w:num w:numId="23">
    <w:abstractNumId w:val="23"/>
  </w:num>
  <w:num w:numId="24">
    <w:abstractNumId w:val="31"/>
  </w:num>
  <w:num w:numId="25">
    <w:abstractNumId w:val="16"/>
  </w:num>
  <w:num w:numId="26">
    <w:abstractNumId w:val="11"/>
  </w:num>
  <w:num w:numId="27">
    <w:abstractNumId w:val="9"/>
  </w:num>
  <w:num w:numId="28">
    <w:abstractNumId w:val="6"/>
  </w:num>
  <w:num w:numId="29">
    <w:abstractNumId w:val="22"/>
  </w:num>
  <w:num w:numId="30">
    <w:abstractNumId w:val="3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embedSystemFonts/>
  <w:proofState w:spelling="clean" w:grammar="clean"/>
  <w:attachedTemplate r:id="rId1"/>
  <w:defaultTabStop w:val="720"/>
  <w:clickAndTypeStyle w:val="BodyText"/>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7E45"/>
    <w:rsid w:val="000305B1"/>
    <w:rsid w:val="00032948"/>
    <w:rsid w:val="00033357"/>
    <w:rsid w:val="00033AAE"/>
    <w:rsid w:val="00037E32"/>
    <w:rsid w:val="000420D8"/>
    <w:rsid w:val="00042EBD"/>
    <w:rsid w:val="000448A8"/>
    <w:rsid w:val="000462F2"/>
    <w:rsid w:val="000602E3"/>
    <w:rsid w:val="00064909"/>
    <w:rsid w:val="00087FFA"/>
    <w:rsid w:val="000920C2"/>
    <w:rsid w:val="000A0298"/>
    <w:rsid w:val="000A352C"/>
    <w:rsid w:val="000A4667"/>
    <w:rsid w:val="000A6FF7"/>
    <w:rsid w:val="000C272E"/>
    <w:rsid w:val="000C43EA"/>
    <w:rsid w:val="000D2203"/>
    <w:rsid w:val="000F3E7B"/>
    <w:rsid w:val="000F5DB3"/>
    <w:rsid w:val="00101F5A"/>
    <w:rsid w:val="00112472"/>
    <w:rsid w:val="00122B2E"/>
    <w:rsid w:val="00126198"/>
    <w:rsid w:val="00137456"/>
    <w:rsid w:val="001509E3"/>
    <w:rsid w:val="00160CDB"/>
    <w:rsid w:val="00162C42"/>
    <w:rsid w:val="00170974"/>
    <w:rsid w:val="00181651"/>
    <w:rsid w:val="00184546"/>
    <w:rsid w:val="00184D37"/>
    <w:rsid w:val="0018656F"/>
    <w:rsid w:val="001876DB"/>
    <w:rsid w:val="00190B2B"/>
    <w:rsid w:val="001A23D8"/>
    <w:rsid w:val="001A2B50"/>
    <w:rsid w:val="001A5C2F"/>
    <w:rsid w:val="001B4C8D"/>
    <w:rsid w:val="001D3B7C"/>
    <w:rsid w:val="001D4819"/>
    <w:rsid w:val="001D5DFD"/>
    <w:rsid w:val="00207DD1"/>
    <w:rsid w:val="0021679C"/>
    <w:rsid w:val="00224484"/>
    <w:rsid w:val="00225E42"/>
    <w:rsid w:val="002348B2"/>
    <w:rsid w:val="00237A88"/>
    <w:rsid w:val="00241A8B"/>
    <w:rsid w:val="00244044"/>
    <w:rsid w:val="002479F6"/>
    <w:rsid w:val="00257E45"/>
    <w:rsid w:val="00274E03"/>
    <w:rsid w:val="00277327"/>
    <w:rsid w:val="002835CE"/>
    <w:rsid w:val="002A6A0E"/>
    <w:rsid w:val="002A6AAB"/>
    <w:rsid w:val="002B4786"/>
    <w:rsid w:val="002B58E9"/>
    <w:rsid w:val="002C1C98"/>
    <w:rsid w:val="002D1D06"/>
    <w:rsid w:val="002D4EB1"/>
    <w:rsid w:val="002D6AE7"/>
    <w:rsid w:val="002E7CE7"/>
    <w:rsid w:val="002F7377"/>
    <w:rsid w:val="002F7535"/>
    <w:rsid w:val="00300784"/>
    <w:rsid w:val="00301B9E"/>
    <w:rsid w:val="003041EA"/>
    <w:rsid w:val="00315464"/>
    <w:rsid w:val="00317A46"/>
    <w:rsid w:val="00317D7F"/>
    <w:rsid w:val="00324739"/>
    <w:rsid w:val="003259CE"/>
    <w:rsid w:val="0032752D"/>
    <w:rsid w:val="00332917"/>
    <w:rsid w:val="00347AE7"/>
    <w:rsid w:val="00351836"/>
    <w:rsid w:val="003524BF"/>
    <w:rsid w:val="00357ACB"/>
    <w:rsid w:val="00360C4F"/>
    <w:rsid w:val="0036279C"/>
    <w:rsid w:val="00371BEF"/>
    <w:rsid w:val="00380C7B"/>
    <w:rsid w:val="0038755E"/>
    <w:rsid w:val="00395D68"/>
    <w:rsid w:val="003A2960"/>
    <w:rsid w:val="003A4769"/>
    <w:rsid w:val="003B0905"/>
    <w:rsid w:val="003B2302"/>
    <w:rsid w:val="003C25A1"/>
    <w:rsid w:val="003C72CA"/>
    <w:rsid w:val="003E1665"/>
    <w:rsid w:val="003E3B35"/>
    <w:rsid w:val="003F23D2"/>
    <w:rsid w:val="003F7FFD"/>
    <w:rsid w:val="004133AF"/>
    <w:rsid w:val="00416F2C"/>
    <w:rsid w:val="00420920"/>
    <w:rsid w:val="00422E65"/>
    <w:rsid w:val="00424A15"/>
    <w:rsid w:val="0043070E"/>
    <w:rsid w:val="00431B2E"/>
    <w:rsid w:val="0044047B"/>
    <w:rsid w:val="00442085"/>
    <w:rsid w:val="00445E0D"/>
    <w:rsid w:val="00446104"/>
    <w:rsid w:val="00452816"/>
    <w:rsid w:val="00460028"/>
    <w:rsid w:val="00463706"/>
    <w:rsid w:val="004675DE"/>
    <w:rsid w:val="00471325"/>
    <w:rsid w:val="00481669"/>
    <w:rsid w:val="004A104C"/>
    <w:rsid w:val="004A236A"/>
    <w:rsid w:val="004A2AC9"/>
    <w:rsid w:val="004A3893"/>
    <w:rsid w:val="004C2F5C"/>
    <w:rsid w:val="004C779B"/>
    <w:rsid w:val="004D087D"/>
    <w:rsid w:val="004D207E"/>
    <w:rsid w:val="004D5BDA"/>
    <w:rsid w:val="004E0D56"/>
    <w:rsid w:val="004E6F80"/>
    <w:rsid w:val="004F146C"/>
    <w:rsid w:val="004F17F7"/>
    <w:rsid w:val="004F3009"/>
    <w:rsid w:val="004F72F9"/>
    <w:rsid w:val="00520BF6"/>
    <w:rsid w:val="0052391D"/>
    <w:rsid w:val="00524D6B"/>
    <w:rsid w:val="005275BF"/>
    <w:rsid w:val="00531053"/>
    <w:rsid w:val="00537565"/>
    <w:rsid w:val="00564600"/>
    <w:rsid w:val="00582569"/>
    <w:rsid w:val="00591512"/>
    <w:rsid w:val="00593490"/>
    <w:rsid w:val="00595318"/>
    <w:rsid w:val="00597FE4"/>
    <w:rsid w:val="005A1412"/>
    <w:rsid w:val="005A6C35"/>
    <w:rsid w:val="005C1481"/>
    <w:rsid w:val="005C444B"/>
    <w:rsid w:val="005C5E26"/>
    <w:rsid w:val="005F09B1"/>
    <w:rsid w:val="005F4D80"/>
    <w:rsid w:val="005F6757"/>
    <w:rsid w:val="00600B4A"/>
    <w:rsid w:val="006112BA"/>
    <w:rsid w:val="00612F52"/>
    <w:rsid w:val="006161CA"/>
    <w:rsid w:val="0062144A"/>
    <w:rsid w:val="00623793"/>
    <w:rsid w:val="00632734"/>
    <w:rsid w:val="006404ED"/>
    <w:rsid w:val="006427BF"/>
    <w:rsid w:val="00642DD6"/>
    <w:rsid w:val="006506EA"/>
    <w:rsid w:val="0065503E"/>
    <w:rsid w:val="00655287"/>
    <w:rsid w:val="00657875"/>
    <w:rsid w:val="0066373E"/>
    <w:rsid w:val="00666C05"/>
    <w:rsid w:val="00666C42"/>
    <w:rsid w:val="00673847"/>
    <w:rsid w:val="0067425C"/>
    <w:rsid w:val="006743C1"/>
    <w:rsid w:val="00683817"/>
    <w:rsid w:val="0069000B"/>
    <w:rsid w:val="00693485"/>
    <w:rsid w:val="006C193F"/>
    <w:rsid w:val="006F04D1"/>
    <w:rsid w:val="006F120E"/>
    <w:rsid w:val="006F4BF2"/>
    <w:rsid w:val="006F5BF7"/>
    <w:rsid w:val="006F5EB8"/>
    <w:rsid w:val="0070480D"/>
    <w:rsid w:val="00711710"/>
    <w:rsid w:val="00713387"/>
    <w:rsid w:val="00716E07"/>
    <w:rsid w:val="00721DBE"/>
    <w:rsid w:val="007229E3"/>
    <w:rsid w:val="00722FD3"/>
    <w:rsid w:val="007351BC"/>
    <w:rsid w:val="007367B0"/>
    <w:rsid w:val="007379A8"/>
    <w:rsid w:val="00747701"/>
    <w:rsid w:val="0075170E"/>
    <w:rsid w:val="00752173"/>
    <w:rsid w:val="00752AF6"/>
    <w:rsid w:val="00756094"/>
    <w:rsid w:val="00762152"/>
    <w:rsid w:val="00763B67"/>
    <w:rsid w:val="007648DE"/>
    <w:rsid w:val="00767FC6"/>
    <w:rsid w:val="00771F3E"/>
    <w:rsid w:val="00777B25"/>
    <w:rsid w:val="007913C7"/>
    <w:rsid w:val="007B4325"/>
    <w:rsid w:val="007B4B79"/>
    <w:rsid w:val="007C2925"/>
    <w:rsid w:val="007C71A7"/>
    <w:rsid w:val="007E3C43"/>
    <w:rsid w:val="007E43BC"/>
    <w:rsid w:val="007E526C"/>
    <w:rsid w:val="007E792C"/>
    <w:rsid w:val="008136BC"/>
    <w:rsid w:val="00834A9C"/>
    <w:rsid w:val="00836C2D"/>
    <w:rsid w:val="00841D88"/>
    <w:rsid w:val="00850B53"/>
    <w:rsid w:val="008525BA"/>
    <w:rsid w:val="00857962"/>
    <w:rsid w:val="00862A5F"/>
    <w:rsid w:val="00863D8E"/>
    <w:rsid w:val="00864ED8"/>
    <w:rsid w:val="0087060C"/>
    <w:rsid w:val="00870A1B"/>
    <w:rsid w:val="0087112A"/>
    <w:rsid w:val="00871C0D"/>
    <w:rsid w:val="008848C4"/>
    <w:rsid w:val="0089226F"/>
    <w:rsid w:val="008952DB"/>
    <w:rsid w:val="0089699C"/>
    <w:rsid w:val="008A1433"/>
    <w:rsid w:val="008A2FE9"/>
    <w:rsid w:val="008C68EF"/>
    <w:rsid w:val="008D3E6A"/>
    <w:rsid w:val="008D7338"/>
    <w:rsid w:val="008E011B"/>
    <w:rsid w:val="008E0B9A"/>
    <w:rsid w:val="008E6DD3"/>
    <w:rsid w:val="008F20E2"/>
    <w:rsid w:val="008F5390"/>
    <w:rsid w:val="008F6756"/>
    <w:rsid w:val="009157E3"/>
    <w:rsid w:val="00921872"/>
    <w:rsid w:val="00922B53"/>
    <w:rsid w:val="0092614D"/>
    <w:rsid w:val="00930D00"/>
    <w:rsid w:val="00932AEE"/>
    <w:rsid w:val="009426DC"/>
    <w:rsid w:val="00946005"/>
    <w:rsid w:val="009504E2"/>
    <w:rsid w:val="00956293"/>
    <w:rsid w:val="0096115F"/>
    <w:rsid w:val="00961A36"/>
    <w:rsid w:val="00962234"/>
    <w:rsid w:val="00980611"/>
    <w:rsid w:val="00982F87"/>
    <w:rsid w:val="00983B71"/>
    <w:rsid w:val="00985D8E"/>
    <w:rsid w:val="00985D9B"/>
    <w:rsid w:val="00986D5A"/>
    <w:rsid w:val="009A2C02"/>
    <w:rsid w:val="009A35E0"/>
    <w:rsid w:val="009B30D7"/>
    <w:rsid w:val="009B3ADD"/>
    <w:rsid w:val="009B54A0"/>
    <w:rsid w:val="009C107C"/>
    <w:rsid w:val="009C22FA"/>
    <w:rsid w:val="009C293D"/>
    <w:rsid w:val="009C29E1"/>
    <w:rsid w:val="009C2D0C"/>
    <w:rsid w:val="009C3F9A"/>
    <w:rsid w:val="009C48DA"/>
    <w:rsid w:val="009C6A44"/>
    <w:rsid w:val="009D215E"/>
    <w:rsid w:val="009D4C89"/>
    <w:rsid w:val="009E1230"/>
    <w:rsid w:val="009E2F87"/>
    <w:rsid w:val="009E465C"/>
    <w:rsid w:val="009F305A"/>
    <w:rsid w:val="009F322D"/>
    <w:rsid w:val="00A02B80"/>
    <w:rsid w:val="00A101EC"/>
    <w:rsid w:val="00A10C41"/>
    <w:rsid w:val="00A141C3"/>
    <w:rsid w:val="00A14A4B"/>
    <w:rsid w:val="00A15E88"/>
    <w:rsid w:val="00A163D8"/>
    <w:rsid w:val="00A21909"/>
    <w:rsid w:val="00A2467B"/>
    <w:rsid w:val="00A25CAF"/>
    <w:rsid w:val="00A26149"/>
    <w:rsid w:val="00A27A7A"/>
    <w:rsid w:val="00A40740"/>
    <w:rsid w:val="00A415A7"/>
    <w:rsid w:val="00A41A5C"/>
    <w:rsid w:val="00A41F9C"/>
    <w:rsid w:val="00A44622"/>
    <w:rsid w:val="00A6234F"/>
    <w:rsid w:val="00A63DE0"/>
    <w:rsid w:val="00A65D0F"/>
    <w:rsid w:val="00A708FA"/>
    <w:rsid w:val="00A848A7"/>
    <w:rsid w:val="00A86A93"/>
    <w:rsid w:val="00A91A87"/>
    <w:rsid w:val="00A93867"/>
    <w:rsid w:val="00AB3D4C"/>
    <w:rsid w:val="00AB5CAB"/>
    <w:rsid w:val="00AC1EE4"/>
    <w:rsid w:val="00AC2C6D"/>
    <w:rsid w:val="00AC5F56"/>
    <w:rsid w:val="00AD46BF"/>
    <w:rsid w:val="00AD5D78"/>
    <w:rsid w:val="00AE5700"/>
    <w:rsid w:val="00AE5F8F"/>
    <w:rsid w:val="00AF615B"/>
    <w:rsid w:val="00B071AB"/>
    <w:rsid w:val="00B42697"/>
    <w:rsid w:val="00B43C65"/>
    <w:rsid w:val="00B4404F"/>
    <w:rsid w:val="00B44A86"/>
    <w:rsid w:val="00B5234D"/>
    <w:rsid w:val="00B534F2"/>
    <w:rsid w:val="00B560B8"/>
    <w:rsid w:val="00B61E4F"/>
    <w:rsid w:val="00B6686E"/>
    <w:rsid w:val="00B66DC6"/>
    <w:rsid w:val="00B70DE9"/>
    <w:rsid w:val="00B75C73"/>
    <w:rsid w:val="00B90507"/>
    <w:rsid w:val="00BD11AF"/>
    <w:rsid w:val="00BD439F"/>
    <w:rsid w:val="00BD76A2"/>
    <w:rsid w:val="00BE1BEC"/>
    <w:rsid w:val="00BF42C8"/>
    <w:rsid w:val="00C041DD"/>
    <w:rsid w:val="00C05E6B"/>
    <w:rsid w:val="00C0621B"/>
    <w:rsid w:val="00C1571F"/>
    <w:rsid w:val="00C36822"/>
    <w:rsid w:val="00C46DD3"/>
    <w:rsid w:val="00C4721F"/>
    <w:rsid w:val="00C528B9"/>
    <w:rsid w:val="00C531DA"/>
    <w:rsid w:val="00C53980"/>
    <w:rsid w:val="00C5749E"/>
    <w:rsid w:val="00C75503"/>
    <w:rsid w:val="00C75842"/>
    <w:rsid w:val="00C844B8"/>
    <w:rsid w:val="00C92711"/>
    <w:rsid w:val="00CA5F2E"/>
    <w:rsid w:val="00CA6D1F"/>
    <w:rsid w:val="00CB06B8"/>
    <w:rsid w:val="00CB5315"/>
    <w:rsid w:val="00CB5860"/>
    <w:rsid w:val="00CB66E6"/>
    <w:rsid w:val="00CC0A6F"/>
    <w:rsid w:val="00CC3E4E"/>
    <w:rsid w:val="00CD7575"/>
    <w:rsid w:val="00CF3B6F"/>
    <w:rsid w:val="00D01F64"/>
    <w:rsid w:val="00D0464F"/>
    <w:rsid w:val="00D05071"/>
    <w:rsid w:val="00D121CC"/>
    <w:rsid w:val="00D145F2"/>
    <w:rsid w:val="00D3428B"/>
    <w:rsid w:val="00D46061"/>
    <w:rsid w:val="00D50131"/>
    <w:rsid w:val="00D52150"/>
    <w:rsid w:val="00D56BD9"/>
    <w:rsid w:val="00D57C83"/>
    <w:rsid w:val="00D65EE4"/>
    <w:rsid w:val="00D709EF"/>
    <w:rsid w:val="00D834BE"/>
    <w:rsid w:val="00D847AD"/>
    <w:rsid w:val="00D86532"/>
    <w:rsid w:val="00D87404"/>
    <w:rsid w:val="00D879DA"/>
    <w:rsid w:val="00D93540"/>
    <w:rsid w:val="00D945A7"/>
    <w:rsid w:val="00D94B1B"/>
    <w:rsid w:val="00DA1784"/>
    <w:rsid w:val="00DB50A9"/>
    <w:rsid w:val="00DB585F"/>
    <w:rsid w:val="00DC1CA6"/>
    <w:rsid w:val="00DC684C"/>
    <w:rsid w:val="00DD0983"/>
    <w:rsid w:val="00DD6174"/>
    <w:rsid w:val="00DE16F6"/>
    <w:rsid w:val="00DE7FF5"/>
    <w:rsid w:val="00DF5511"/>
    <w:rsid w:val="00E01419"/>
    <w:rsid w:val="00E078A0"/>
    <w:rsid w:val="00E37CF6"/>
    <w:rsid w:val="00E61EB1"/>
    <w:rsid w:val="00E711D8"/>
    <w:rsid w:val="00E7550C"/>
    <w:rsid w:val="00E96B82"/>
    <w:rsid w:val="00EB257A"/>
    <w:rsid w:val="00ED2684"/>
    <w:rsid w:val="00EF2C7D"/>
    <w:rsid w:val="00EF5D3A"/>
    <w:rsid w:val="00EF7AD6"/>
    <w:rsid w:val="00F0024D"/>
    <w:rsid w:val="00F00785"/>
    <w:rsid w:val="00F11318"/>
    <w:rsid w:val="00F11742"/>
    <w:rsid w:val="00F12734"/>
    <w:rsid w:val="00F1531A"/>
    <w:rsid w:val="00F155DC"/>
    <w:rsid w:val="00F1792A"/>
    <w:rsid w:val="00F2063B"/>
    <w:rsid w:val="00F271E6"/>
    <w:rsid w:val="00F379FB"/>
    <w:rsid w:val="00F42CE1"/>
    <w:rsid w:val="00F45CB7"/>
    <w:rsid w:val="00F46C81"/>
    <w:rsid w:val="00F50E9C"/>
    <w:rsid w:val="00F70C1B"/>
    <w:rsid w:val="00F710A0"/>
    <w:rsid w:val="00F87F67"/>
    <w:rsid w:val="00F90D58"/>
    <w:rsid w:val="00FB02D4"/>
    <w:rsid w:val="00FB0CE4"/>
    <w:rsid w:val="00FB5A77"/>
    <w:rsid w:val="00FB5D1A"/>
    <w:rsid w:val="00FC020B"/>
    <w:rsid w:val="00FE062B"/>
    <w:rsid w:val="00FE1FB7"/>
    <w:rsid w:val="00FE20A5"/>
    <w:rsid w:val="00FE46AB"/>
    <w:rsid w:val="00FE4F51"/>
    <w:rsid w:val="00FF76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885A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0" w:defQFormat="0" w:count="276">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8" w:unhideWhenUsed="1"/>
    <w:lsdException w:name="index 9" w:unhideWhenUsed="1"/>
    <w:lsdException w:name="Normal Indent" w:unhideWhenUsed="1"/>
    <w:lsdException w:name="caption" w:semiHidden="0" w:qFormat="1"/>
    <w:lsdException w:name="envelope address" w:unhideWhenUsed="1"/>
    <w:lsdException w:name="envelope return"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Note Heading" w:unhideWhenUsed="1"/>
    <w:lsdException w:name="Strong" w:semiHidden="0" w:uiPriority="22" w:qFormat="1"/>
    <w:lsdException w:name="Emphasis" w:semiHidden="0" w:qFormat="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qFormat="1"/>
  </w:latentStyles>
  <w:style w:type="paragraph" w:default="1" w:styleId="Normal">
    <w:name w:val="Normal"/>
    <w:qFormat/>
    <w:rsid w:val="00A44622"/>
    <w:rPr>
      <w:rFonts w:ascii="Arial" w:hAnsi="Arial" w:cs="Arial"/>
      <w:lang w:val="en-GB"/>
    </w:rPr>
  </w:style>
  <w:style w:type="paragraph" w:styleId="Heading1">
    <w:name w:val="heading 1"/>
    <w:basedOn w:val="Normal"/>
    <w:next w:val="BodyText"/>
    <w:link w:val="Heading1Char"/>
    <w:uiPriority w:val="99"/>
    <w:qFormat/>
    <w:rsid w:val="007367B0"/>
    <w:pPr>
      <w:keepNext/>
      <w:numPr>
        <w:numId w:val="12"/>
      </w:numPr>
      <w:spacing w:before="240" w:after="240"/>
      <w:outlineLvl w:val="0"/>
    </w:pPr>
    <w:rPr>
      <w:b/>
      <w:bCs/>
      <w:caps/>
      <w:kern w:val="28"/>
      <w:sz w:val="24"/>
      <w:szCs w:val="24"/>
      <w:lang w:val="en-US" w:eastAsia="de-DE"/>
    </w:rPr>
  </w:style>
  <w:style w:type="paragraph" w:styleId="Heading2">
    <w:name w:val="heading 2"/>
    <w:basedOn w:val="Normal"/>
    <w:next w:val="BodyText"/>
    <w:link w:val="Heading2Char"/>
    <w:uiPriority w:val="99"/>
    <w:qFormat/>
    <w:rsid w:val="00101F5A"/>
    <w:pPr>
      <w:numPr>
        <w:ilvl w:val="1"/>
        <w:numId w:val="12"/>
      </w:numPr>
      <w:spacing w:before="240" w:after="240"/>
      <w:outlineLvl w:val="1"/>
    </w:pPr>
    <w:rPr>
      <w:b/>
      <w:bCs/>
      <w:sz w:val="20"/>
      <w:szCs w:val="20"/>
    </w:rPr>
  </w:style>
  <w:style w:type="paragraph" w:styleId="Heading3">
    <w:name w:val="heading 3"/>
    <w:basedOn w:val="Normal"/>
    <w:next w:val="BodyTextFirstIndent2"/>
    <w:link w:val="Heading3Char"/>
    <w:uiPriority w:val="99"/>
    <w:qFormat/>
    <w:rsid w:val="00CC3E4E"/>
    <w:pPr>
      <w:keepNext/>
      <w:numPr>
        <w:ilvl w:val="2"/>
        <w:numId w:val="12"/>
      </w:numPr>
      <w:spacing w:before="240" w:after="240"/>
      <w:outlineLvl w:val="2"/>
    </w:pPr>
    <w:rPr>
      <w:sz w:val="20"/>
      <w:szCs w:val="20"/>
      <w:lang w:eastAsia="de-DE"/>
    </w:rPr>
  </w:style>
  <w:style w:type="paragraph" w:styleId="Heading4">
    <w:name w:val="heading 4"/>
    <w:basedOn w:val="Normal"/>
    <w:next w:val="Normal"/>
    <w:link w:val="Heading4Char"/>
    <w:uiPriority w:val="99"/>
    <w:qFormat/>
    <w:rsid w:val="007351BC"/>
    <w:pPr>
      <w:keepNext/>
      <w:numPr>
        <w:ilvl w:val="3"/>
        <w:numId w:val="12"/>
      </w:numPr>
      <w:spacing w:before="240" w:after="240"/>
      <w:outlineLvl w:val="3"/>
    </w:pPr>
    <w:rPr>
      <w:sz w:val="20"/>
      <w:szCs w:val="20"/>
      <w:lang w:eastAsia="de-DE"/>
    </w:rPr>
  </w:style>
  <w:style w:type="paragraph" w:styleId="Heading5">
    <w:name w:val="heading 5"/>
    <w:basedOn w:val="Normal"/>
    <w:next w:val="Normal"/>
    <w:link w:val="Heading5Char"/>
    <w:uiPriority w:val="99"/>
    <w:qFormat/>
    <w:rsid w:val="00B534F2"/>
    <w:pPr>
      <w:numPr>
        <w:ilvl w:val="4"/>
        <w:numId w:val="12"/>
      </w:numPr>
      <w:spacing w:before="240" w:after="60"/>
      <w:outlineLvl w:val="4"/>
    </w:pPr>
    <w:rPr>
      <w:sz w:val="20"/>
      <w:szCs w:val="20"/>
      <w:lang w:val="de-DE" w:eastAsia="de-DE"/>
    </w:rPr>
  </w:style>
  <w:style w:type="paragraph" w:styleId="Heading6">
    <w:name w:val="heading 6"/>
    <w:basedOn w:val="Normal"/>
    <w:next w:val="Normal"/>
    <w:link w:val="Heading6Char"/>
    <w:uiPriority w:val="99"/>
    <w:qFormat/>
    <w:rsid w:val="00B534F2"/>
    <w:pPr>
      <w:numPr>
        <w:ilvl w:val="5"/>
        <w:numId w:val="12"/>
      </w:numPr>
      <w:spacing w:before="240" w:after="60"/>
      <w:outlineLvl w:val="5"/>
    </w:pPr>
    <w:rPr>
      <w:i/>
      <w:iCs/>
      <w:sz w:val="20"/>
      <w:szCs w:val="20"/>
      <w:lang w:val="de-DE" w:eastAsia="de-DE"/>
    </w:rPr>
  </w:style>
  <w:style w:type="paragraph" w:styleId="Heading7">
    <w:name w:val="heading 7"/>
    <w:basedOn w:val="Normal"/>
    <w:next w:val="Normal"/>
    <w:link w:val="Heading7Char"/>
    <w:uiPriority w:val="99"/>
    <w:qFormat/>
    <w:rsid w:val="00B534F2"/>
    <w:pPr>
      <w:numPr>
        <w:ilvl w:val="6"/>
        <w:numId w:val="12"/>
      </w:numPr>
      <w:spacing w:before="240" w:after="60"/>
      <w:outlineLvl w:val="6"/>
    </w:pPr>
    <w:rPr>
      <w:sz w:val="20"/>
      <w:szCs w:val="20"/>
      <w:lang w:val="de-DE" w:eastAsia="de-DE"/>
    </w:rPr>
  </w:style>
  <w:style w:type="paragraph" w:styleId="Heading8">
    <w:name w:val="heading 8"/>
    <w:basedOn w:val="Normal"/>
    <w:next w:val="Normal"/>
    <w:link w:val="Heading8Char"/>
    <w:uiPriority w:val="99"/>
    <w:qFormat/>
    <w:rsid w:val="00B534F2"/>
    <w:pPr>
      <w:numPr>
        <w:ilvl w:val="7"/>
        <w:numId w:val="12"/>
      </w:numPr>
      <w:spacing w:before="240" w:after="60"/>
      <w:outlineLvl w:val="7"/>
    </w:pPr>
    <w:rPr>
      <w:i/>
      <w:iCs/>
      <w:sz w:val="20"/>
      <w:szCs w:val="20"/>
      <w:lang w:val="de-DE" w:eastAsia="de-DE"/>
    </w:rPr>
  </w:style>
  <w:style w:type="paragraph" w:styleId="Heading9">
    <w:name w:val="heading 9"/>
    <w:basedOn w:val="Normal"/>
    <w:next w:val="Normal"/>
    <w:link w:val="Heading9Char"/>
    <w:uiPriority w:val="99"/>
    <w:qFormat/>
    <w:rsid w:val="00B534F2"/>
    <w:pPr>
      <w:numPr>
        <w:ilvl w:val="8"/>
        <w:numId w:val="12"/>
      </w:numPr>
      <w:spacing w:before="240" w:after="60"/>
      <w:outlineLvl w:val="8"/>
    </w:pPr>
    <w:rPr>
      <w:b/>
      <w:bCs/>
      <w:i/>
      <w:iCs/>
      <w:sz w:val="18"/>
      <w:szCs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367B0"/>
    <w:rPr>
      <w:rFonts w:ascii="Arial" w:hAnsi="Arial" w:cs="Arial"/>
      <w:b/>
      <w:bCs/>
      <w:caps/>
      <w:kern w:val="28"/>
      <w:sz w:val="24"/>
      <w:szCs w:val="24"/>
      <w:lang w:eastAsia="de-DE"/>
    </w:rPr>
  </w:style>
  <w:style w:type="character" w:customStyle="1" w:styleId="Heading2Char">
    <w:name w:val="Heading 2 Char"/>
    <w:basedOn w:val="DefaultParagraphFont"/>
    <w:link w:val="Heading2"/>
    <w:uiPriority w:val="99"/>
    <w:rPr>
      <w:rFonts w:ascii="Arial" w:hAnsi="Arial" w:cs="Arial"/>
      <w:b/>
      <w:bCs/>
      <w:sz w:val="20"/>
      <w:szCs w:val="20"/>
      <w:lang w:val="en-GB"/>
    </w:rPr>
  </w:style>
  <w:style w:type="character" w:customStyle="1" w:styleId="Heading3Char">
    <w:name w:val="Heading 3 Char"/>
    <w:basedOn w:val="DefaultParagraphFont"/>
    <w:link w:val="Heading3"/>
    <w:uiPriority w:val="99"/>
    <w:rsid w:val="00A86A93"/>
    <w:rPr>
      <w:rFonts w:ascii="Arial" w:hAnsi="Arial" w:cs="Arial"/>
      <w:sz w:val="20"/>
      <w:szCs w:val="20"/>
      <w:lang w:val="en-GB" w:eastAsia="de-DE"/>
    </w:rPr>
  </w:style>
  <w:style w:type="character" w:customStyle="1" w:styleId="Heading4Char">
    <w:name w:val="Heading 4 Char"/>
    <w:basedOn w:val="DefaultParagraphFont"/>
    <w:link w:val="Heading4"/>
    <w:uiPriority w:val="99"/>
    <w:rPr>
      <w:rFonts w:ascii="Arial" w:hAnsi="Arial" w:cs="Arial"/>
      <w:sz w:val="20"/>
      <w:szCs w:val="20"/>
      <w:lang w:val="en-GB" w:eastAsia="de-DE"/>
    </w:rPr>
  </w:style>
  <w:style w:type="character" w:customStyle="1" w:styleId="Heading5Char">
    <w:name w:val="Heading 5 Char"/>
    <w:basedOn w:val="DefaultParagraphFont"/>
    <w:link w:val="Heading5"/>
    <w:uiPriority w:val="99"/>
    <w:rPr>
      <w:rFonts w:ascii="Arial" w:hAnsi="Arial" w:cs="Arial"/>
      <w:sz w:val="20"/>
      <w:szCs w:val="20"/>
      <w:lang w:val="de-DE" w:eastAsia="de-DE"/>
    </w:rPr>
  </w:style>
  <w:style w:type="character" w:customStyle="1" w:styleId="Heading6Char">
    <w:name w:val="Heading 6 Char"/>
    <w:basedOn w:val="DefaultParagraphFont"/>
    <w:link w:val="Heading6"/>
    <w:uiPriority w:val="99"/>
    <w:rPr>
      <w:rFonts w:ascii="Arial" w:hAnsi="Arial" w:cs="Arial"/>
      <w:i/>
      <w:iCs/>
      <w:sz w:val="20"/>
      <w:szCs w:val="20"/>
      <w:lang w:val="de-DE" w:eastAsia="de-DE"/>
    </w:rPr>
  </w:style>
  <w:style w:type="character" w:customStyle="1" w:styleId="Heading7Char">
    <w:name w:val="Heading 7 Char"/>
    <w:basedOn w:val="DefaultParagraphFont"/>
    <w:link w:val="Heading7"/>
    <w:uiPriority w:val="99"/>
    <w:rPr>
      <w:rFonts w:ascii="Arial" w:hAnsi="Arial" w:cs="Arial"/>
      <w:sz w:val="20"/>
      <w:szCs w:val="20"/>
      <w:lang w:val="de-DE" w:eastAsia="de-DE"/>
    </w:rPr>
  </w:style>
  <w:style w:type="character" w:customStyle="1" w:styleId="Heading8Char">
    <w:name w:val="Heading 8 Char"/>
    <w:basedOn w:val="DefaultParagraphFont"/>
    <w:link w:val="Heading8"/>
    <w:uiPriority w:val="99"/>
    <w:rPr>
      <w:rFonts w:ascii="Arial" w:hAnsi="Arial" w:cs="Arial"/>
      <w:i/>
      <w:iCs/>
      <w:sz w:val="20"/>
      <w:szCs w:val="20"/>
      <w:lang w:val="de-DE" w:eastAsia="de-DE"/>
    </w:rPr>
  </w:style>
  <w:style w:type="character" w:customStyle="1" w:styleId="Heading9Char">
    <w:name w:val="Heading 9 Char"/>
    <w:basedOn w:val="DefaultParagraphFont"/>
    <w:link w:val="Heading9"/>
    <w:uiPriority w:val="99"/>
    <w:rPr>
      <w:rFonts w:ascii="Arial" w:hAnsi="Arial" w:cs="Arial"/>
      <w:b/>
      <w:bCs/>
      <w:i/>
      <w:iCs/>
      <w:sz w:val="18"/>
      <w:szCs w:val="18"/>
      <w:lang w:val="de-DE" w:eastAsia="de-DE"/>
    </w:rPr>
  </w:style>
  <w:style w:type="paragraph" w:styleId="BodyText">
    <w:name w:val="Body Text"/>
    <w:basedOn w:val="Normal"/>
    <w:link w:val="BodyTextChar"/>
    <w:uiPriority w:val="99"/>
    <w:rsid w:val="008F5390"/>
    <w:pPr>
      <w:spacing w:after="120"/>
      <w:jc w:val="both"/>
    </w:pPr>
    <w:rPr>
      <w:sz w:val="24"/>
      <w:szCs w:val="24"/>
      <w:lang w:val="en-US"/>
    </w:rPr>
  </w:style>
  <w:style w:type="character" w:customStyle="1" w:styleId="BodyTextChar">
    <w:name w:val="Body Text Char"/>
    <w:basedOn w:val="DefaultParagraphFont"/>
    <w:link w:val="BodyText"/>
    <w:uiPriority w:val="99"/>
    <w:rsid w:val="008F5390"/>
    <w:rPr>
      <w:rFonts w:ascii="Arial" w:hAnsi="Arial" w:cs="Arial"/>
      <w:sz w:val="24"/>
      <w:szCs w:val="24"/>
      <w:lang w:eastAsia="en-US"/>
    </w:rPr>
  </w:style>
  <w:style w:type="paragraph" w:customStyle="1" w:styleId="Annex">
    <w:name w:val="Annex"/>
    <w:basedOn w:val="Heading1"/>
    <w:next w:val="Normal"/>
    <w:autoRedefine/>
    <w:uiPriority w:val="99"/>
    <w:rsid w:val="009C2D0C"/>
    <w:pPr>
      <w:numPr>
        <w:numId w:val="13"/>
      </w:numPr>
      <w:tabs>
        <w:tab w:val="num" w:pos="567"/>
      </w:tabs>
      <w:jc w:val="both"/>
    </w:pPr>
    <w:rPr>
      <w:kern w:val="0"/>
      <w:lang w:eastAsia="en-GB"/>
    </w:rPr>
  </w:style>
  <w:style w:type="paragraph" w:customStyle="1" w:styleId="Appendix">
    <w:name w:val="Appendix"/>
    <w:basedOn w:val="Normal"/>
    <w:next w:val="Heading1"/>
    <w:uiPriority w:val="99"/>
    <w:rsid w:val="00F155DC"/>
    <w:pPr>
      <w:numPr>
        <w:numId w:val="1"/>
      </w:numPr>
      <w:tabs>
        <w:tab w:val="left" w:pos="1985"/>
      </w:tabs>
      <w:spacing w:after="240"/>
      <w:ind w:left="1985" w:hanging="1985"/>
    </w:pPr>
    <w:rPr>
      <w:b/>
      <w:bCs/>
      <w:sz w:val="24"/>
      <w:szCs w:val="24"/>
    </w:rPr>
  </w:style>
  <w:style w:type="paragraph" w:styleId="BalloonText">
    <w:name w:val="Balloon Text"/>
    <w:basedOn w:val="Normal"/>
    <w:link w:val="BalloonTextChar"/>
    <w:uiPriority w:val="99"/>
    <w:semiHidden/>
    <w:rsid w:val="00B534F2"/>
    <w:rPr>
      <w:rFonts w:ascii="Tahoma" w:hAnsi="Tahoma" w:cs="Tahoma"/>
      <w:sz w:val="16"/>
      <w:szCs w:val="16"/>
      <w:lang w:val="en-US"/>
    </w:rPr>
  </w:style>
  <w:style w:type="character" w:customStyle="1" w:styleId="BalloonTextChar">
    <w:name w:val="Balloon Text Char"/>
    <w:basedOn w:val="DefaultParagraphFont"/>
    <w:link w:val="BalloonText"/>
    <w:uiPriority w:val="99"/>
    <w:rsid w:val="00B534F2"/>
    <w:rPr>
      <w:rFonts w:ascii="Tahoma" w:hAnsi="Tahoma" w:cs="Tahoma"/>
      <w:sz w:val="16"/>
      <w:szCs w:val="16"/>
      <w:lang w:eastAsia="en-US"/>
    </w:rPr>
  </w:style>
  <w:style w:type="paragraph" w:styleId="BlockText">
    <w:name w:val="Block Text"/>
    <w:basedOn w:val="Normal"/>
    <w:uiPriority w:val="99"/>
    <w:rsid w:val="00B534F2"/>
    <w:pPr>
      <w:spacing w:after="120"/>
      <w:ind w:left="1440" w:right="1440"/>
    </w:pPr>
  </w:style>
  <w:style w:type="paragraph" w:styleId="BodyText2">
    <w:name w:val="Body Text 2"/>
    <w:basedOn w:val="Normal"/>
    <w:link w:val="BodyText2Char1"/>
    <w:uiPriority w:val="99"/>
    <w:semiHidden/>
    <w:pPr>
      <w:spacing w:after="120"/>
      <w:ind w:left="283"/>
    </w:pPr>
    <w:rPr>
      <w:sz w:val="20"/>
      <w:szCs w:val="20"/>
    </w:rPr>
  </w:style>
  <w:style w:type="character" w:customStyle="1" w:styleId="BodyText2Char">
    <w:name w:val="Body Text 2 Char"/>
    <w:basedOn w:val="DefaultParagraphFont"/>
    <w:uiPriority w:val="99"/>
    <w:rsid w:val="00032948"/>
    <w:rPr>
      <w:rFonts w:ascii="Arial" w:hAnsi="Arial" w:cs="Arial"/>
      <w:sz w:val="24"/>
      <w:szCs w:val="24"/>
      <w:lang w:eastAsia="en-US"/>
    </w:rPr>
  </w:style>
  <w:style w:type="character" w:customStyle="1" w:styleId="BodyTextIndentChar">
    <w:name w:val="Body Text Indent Char"/>
    <w:uiPriority w:val="99"/>
    <w:rsid w:val="00032948"/>
    <w:rPr>
      <w:rFonts w:ascii="Arial" w:hAnsi="Arial" w:cs="Arial"/>
      <w:sz w:val="24"/>
      <w:szCs w:val="24"/>
      <w:lang w:eastAsia="en-US"/>
    </w:rPr>
  </w:style>
  <w:style w:type="paragraph" w:styleId="BodyTextIndent2">
    <w:name w:val="Body Text Indent 2"/>
    <w:basedOn w:val="Normal"/>
    <w:link w:val="BodyTextIndent2Char"/>
    <w:uiPriority w:val="99"/>
    <w:rsid w:val="00032948"/>
    <w:pPr>
      <w:spacing w:after="120"/>
      <w:ind w:left="1134"/>
      <w:jc w:val="both"/>
    </w:pPr>
    <w:rPr>
      <w:sz w:val="24"/>
      <w:szCs w:val="24"/>
      <w:lang w:val="en-US" w:eastAsia="de-DE"/>
    </w:rPr>
  </w:style>
  <w:style w:type="character" w:customStyle="1" w:styleId="BodyTextIndent2Char">
    <w:name w:val="Body Text Indent 2 Char"/>
    <w:basedOn w:val="DefaultParagraphFont"/>
    <w:link w:val="BodyTextIndent2"/>
    <w:uiPriority w:val="99"/>
    <w:rsid w:val="00032948"/>
    <w:rPr>
      <w:rFonts w:ascii="Arial" w:hAnsi="Arial" w:cs="Arial"/>
      <w:sz w:val="24"/>
      <w:szCs w:val="24"/>
      <w:lang w:eastAsia="de-DE"/>
    </w:rPr>
  </w:style>
  <w:style w:type="paragraph" w:customStyle="1" w:styleId="Bullet1">
    <w:name w:val="Bullet 1"/>
    <w:basedOn w:val="Normal"/>
    <w:uiPriority w:val="99"/>
    <w:rsid w:val="004A3893"/>
    <w:pPr>
      <w:numPr>
        <w:numId w:val="3"/>
      </w:numPr>
      <w:tabs>
        <w:tab w:val="clear" w:pos="720"/>
        <w:tab w:val="num" w:pos="993"/>
      </w:tabs>
      <w:spacing w:after="120"/>
      <w:ind w:left="993" w:hanging="426"/>
      <w:jc w:val="both"/>
      <w:outlineLvl w:val="0"/>
    </w:pPr>
    <w:rPr>
      <w:lang w:eastAsia="en-GB"/>
    </w:rPr>
  </w:style>
  <w:style w:type="paragraph" w:customStyle="1" w:styleId="Bullet1text">
    <w:name w:val="Bullet 1 text"/>
    <w:basedOn w:val="Normal"/>
    <w:uiPriority w:val="99"/>
    <w:rsid w:val="004A3893"/>
    <w:pPr>
      <w:suppressAutoHyphens/>
      <w:spacing w:after="120"/>
      <w:ind w:left="993"/>
      <w:jc w:val="both"/>
    </w:pPr>
    <w:rPr>
      <w:lang w:eastAsia="en-GB"/>
    </w:rPr>
  </w:style>
  <w:style w:type="paragraph" w:customStyle="1" w:styleId="Bullet2">
    <w:name w:val="Bullet 2"/>
    <w:basedOn w:val="Normal"/>
    <w:uiPriority w:val="99"/>
    <w:rsid w:val="004A3893"/>
    <w:pPr>
      <w:numPr>
        <w:numId w:val="4"/>
      </w:numPr>
      <w:tabs>
        <w:tab w:val="left" w:pos="1418"/>
      </w:tabs>
      <w:spacing w:after="120"/>
    </w:pPr>
    <w:rPr>
      <w:sz w:val="20"/>
      <w:szCs w:val="20"/>
      <w:lang w:eastAsia="en-GB"/>
    </w:rPr>
  </w:style>
  <w:style w:type="paragraph" w:customStyle="1" w:styleId="Bullet2text">
    <w:name w:val="Bullet 2 text"/>
    <w:basedOn w:val="Normal"/>
    <w:uiPriority w:val="99"/>
    <w:rsid w:val="00CB5860"/>
    <w:pPr>
      <w:suppressAutoHyphens/>
      <w:spacing w:after="120"/>
      <w:ind w:left="1418"/>
      <w:jc w:val="both"/>
    </w:pPr>
    <w:rPr>
      <w:sz w:val="20"/>
      <w:szCs w:val="20"/>
      <w:lang w:eastAsia="en-GB"/>
    </w:rPr>
  </w:style>
  <w:style w:type="paragraph" w:customStyle="1" w:styleId="Bullet3">
    <w:name w:val="Bullet 3"/>
    <w:basedOn w:val="Bullet2"/>
    <w:uiPriority w:val="99"/>
    <w:rsid w:val="00DD0983"/>
    <w:pPr>
      <w:numPr>
        <w:numId w:val="5"/>
      </w:numPr>
      <w:tabs>
        <w:tab w:val="clear" w:pos="1418"/>
        <w:tab w:val="clear" w:pos="1560"/>
        <w:tab w:val="num" w:pos="720"/>
        <w:tab w:val="left" w:pos="1843"/>
      </w:tabs>
      <w:ind w:left="1843" w:hanging="425"/>
      <w:jc w:val="both"/>
    </w:pPr>
  </w:style>
  <w:style w:type="paragraph" w:customStyle="1" w:styleId="Bullet3text">
    <w:name w:val="Bullet 3 text"/>
    <w:basedOn w:val="Normal"/>
    <w:autoRedefine/>
    <w:uiPriority w:val="99"/>
    <w:rsid w:val="00E7550C"/>
    <w:pPr>
      <w:suppressAutoHyphens/>
      <w:spacing w:after="120"/>
      <w:ind w:left="1843"/>
      <w:jc w:val="both"/>
    </w:pPr>
    <w:rPr>
      <w:sz w:val="20"/>
      <w:szCs w:val="20"/>
      <w:lang w:eastAsia="en-GB"/>
    </w:rPr>
  </w:style>
  <w:style w:type="character" w:styleId="CommentReference">
    <w:name w:val="annotation reference"/>
    <w:basedOn w:val="DefaultParagraphFont"/>
    <w:uiPriority w:val="99"/>
    <w:semiHidden/>
    <w:rsid w:val="00B534F2"/>
    <w:rPr>
      <w:rFonts w:cs="Times New Roman"/>
      <w:sz w:val="16"/>
      <w:szCs w:val="16"/>
    </w:rPr>
  </w:style>
  <w:style w:type="paragraph" w:styleId="CommentText">
    <w:name w:val="annotation text"/>
    <w:basedOn w:val="Normal"/>
    <w:link w:val="CommentTextChar"/>
    <w:uiPriority w:val="99"/>
    <w:semiHidden/>
    <w:rsid w:val="00B534F2"/>
    <w:rPr>
      <w:sz w:val="24"/>
      <w:szCs w:val="24"/>
      <w:lang w:val="en-US" w:eastAsia="de-DE"/>
    </w:rPr>
  </w:style>
  <w:style w:type="character" w:customStyle="1" w:styleId="CommentTextChar">
    <w:name w:val="Comment Text Char"/>
    <w:basedOn w:val="DefaultParagraphFont"/>
    <w:link w:val="CommentText"/>
    <w:uiPriority w:val="99"/>
    <w:rsid w:val="00B534F2"/>
    <w:rPr>
      <w:rFonts w:ascii="Arial" w:hAnsi="Arial" w:cs="Arial"/>
      <w:sz w:val="24"/>
      <w:szCs w:val="24"/>
      <w:lang w:eastAsia="de-DE"/>
    </w:rPr>
  </w:style>
  <w:style w:type="paragraph" w:styleId="CommentSubject">
    <w:name w:val="annotation subject"/>
    <w:basedOn w:val="CommentText"/>
    <w:next w:val="CommentText"/>
    <w:link w:val="CommentSubjectChar"/>
    <w:uiPriority w:val="99"/>
    <w:semiHidden/>
    <w:rsid w:val="00B534F2"/>
    <w:rPr>
      <w:b/>
      <w:bCs/>
      <w:lang w:eastAsia="en-US"/>
    </w:rPr>
  </w:style>
  <w:style w:type="character" w:customStyle="1" w:styleId="CommentSubjectChar">
    <w:name w:val="Comment Subject Char"/>
    <w:basedOn w:val="CommentTextChar"/>
    <w:link w:val="CommentSubject"/>
    <w:uiPriority w:val="99"/>
    <w:rsid w:val="00B534F2"/>
    <w:rPr>
      <w:rFonts w:ascii="Arial" w:hAnsi="Arial" w:cs="Arial"/>
      <w:b/>
      <w:bCs/>
      <w:sz w:val="24"/>
      <w:szCs w:val="24"/>
      <w:lang w:eastAsia="en-US"/>
    </w:rPr>
  </w:style>
  <w:style w:type="paragraph" w:styleId="DocumentMap">
    <w:name w:val="Document Map"/>
    <w:basedOn w:val="Normal"/>
    <w:link w:val="DocumentMapChar"/>
    <w:uiPriority w:val="99"/>
    <w:semiHidden/>
    <w:rsid w:val="00B534F2"/>
    <w:pPr>
      <w:shd w:val="clear" w:color="auto" w:fill="000080"/>
    </w:pPr>
    <w:rPr>
      <w:rFonts w:ascii="Tahoma" w:hAnsi="Tahoma" w:cs="Tahoma"/>
      <w:sz w:val="24"/>
      <w:szCs w:val="24"/>
      <w:lang w:val="de-DE" w:eastAsia="de-DE"/>
    </w:rPr>
  </w:style>
  <w:style w:type="character" w:customStyle="1" w:styleId="DocumentMapChar">
    <w:name w:val="Document Map Char"/>
    <w:basedOn w:val="DefaultParagraphFont"/>
    <w:link w:val="DocumentMap"/>
    <w:uiPriority w:val="99"/>
    <w:rsid w:val="00B534F2"/>
    <w:rPr>
      <w:rFonts w:ascii="Tahoma" w:hAnsi="Tahoma" w:cs="Tahoma"/>
      <w:sz w:val="24"/>
      <w:szCs w:val="24"/>
      <w:shd w:val="clear" w:color="auto" w:fill="000080"/>
      <w:lang w:val="de-DE" w:eastAsia="de-DE"/>
    </w:rPr>
  </w:style>
  <w:style w:type="character" w:styleId="Emphasis">
    <w:name w:val="Emphasis"/>
    <w:basedOn w:val="DefaultParagraphFont"/>
    <w:uiPriority w:val="99"/>
    <w:qFormat/>
    <w:rsid w:val="00B534F2"/>
    <w:rPr>
      <w:rFonts w:cs="Times New Roman"/>
      <w:i/>
      <w:iCs/>
    </w:rPr>
  </w:style>
  <w:style w:type="paragraph" w:customStyle="1" w:styleId="equation">
    <w:name w:val="equation"/>
    <w:basedOn w:val="Normal"/>
    <w:next w:val="BodyText"/>
    <w:uiPriority w:val="99"/>
    <w:rsid w:val="00B534F2"/>
    <w:pPr>
      <w:keepNext/>
      <w:numPr>
        <w:numId w:val="6"/>
      </w:numPr>
      <w:tabs>
        <w:tab w:val="left" w:pos="142"/>
      </w:tabs>
      <w:spacing w:after="120"/>
      <w:jc w:val="right"/>
    </w:pPr>
  </w:style>
  <w:style w:type="paragraph" w:customStyle="1" w:styleId="Figure">
    <w:name w:val="Figure_#"/>
    <w:basedOn w:val="Normal"/>
    <w:next w:val="BodyText"/>
    <w:link w:val="FigureZchn"/>
    <w:uiPriority w:val="99"/>
    <w:rsid w:val="00B534F2"/>
    <w:pPr>
      <w:numPr>
        <w:numId w:val="7"/>
      </w:numPr>
      <w:spacing w:before="120" w:after="120"/>
      <w:jc w:val="center"/>
    </w:pPr>
    <w:rPr>
      <w:i/>
      <w:iCs/>
      <w:lang w:eastAsia="en-GB"/>
    </w:rPr>
  </w:style>
  <w:style w:type="character" w:styleId="FollowedHyperlink">
    <w:name w:val="FollowedHyperlink"/>
    <w:basedOn w:val="DefaultParagraphFont"/>
    <w:uiPriority w:val="99"/>
    <w:rsid w:val="00B534F2"/>
    <w:rPr>
      <w:rFonts w:cs="Times New Roman"/>
      <w:color w:val="800080"/>
      <w:u w:val="single"/>
    </w:rPr>
  </w:style>
  <w:style w:type="paragraph" w:styleId="Footer">
    <w:name w:val="footer"/>
    <w:basedOn w:val="Normal"/>
    <w:link w:val="FooterChar"/>
    <w:uiPriority w:val="99"/>
    <w:rsid w:val="00870A1B"/>
    <w:pPr>
      <w:tabs>
        <w:tab w:val="center" w:pos="4678"/>
        <w:tab w:val="right" w:pos="9356"/>
      </w:tabs>
    </w:pPr>
    <w:rPr>
      <w:sz w:val="24"/>
      <w:szCs w:val="24"/>
      <w:lang w:val="en-US"/>
    </w:rPr>
  </w:style>
  <w:style w:type="character" w:customStyle="1" w:styleId="FooterChar">
    <w:name w:val="Footer Char"/>
    <w:basedOn w:val="DefaultParagraphFont"/>
    <w:link w:val="Footer"/>
    <w:uiPriority w:val="99"/>
    <w:rsid w:val="00870A1B"/>
    <w:rPr>
      <w:rFonts w:ascii="Arial" w:hAnsi="Arial" w:cs="Arial"/>
      <w:sz w:val="24"/>
      <w:szCs w:val="24"/>
      <w:lang w:eastAsia="en-US"/>
    </w:rPr>
  </w:style>
  <w:style w:type="character" w:styleId="FootnoteReference">
    <w:name w:val="footnote reference"/>
    <w:basedOn w:val="DefaultParagraphFont"/>
    <w:uiPriority w:val="99"/>
    <w:semiHidden/>
    <w:rsid w:val="00B534F2"/>
    <w:rPr>
      <w:rFonts w:cs="Times New Roman"/>
      <w:vertAlign w:val="superscript"/>
    </w:rPr>
  </w:style>
  <w:style w:type="paragraph" w:styleId="FootnoteText">
    <w:name w:val="footnote text"/>
    <w:basedOn w:val="Normal"/>
    <w:link w:val="FootnoteTextChar"/>
    <w:uiPriority w:val="99"/>
    <w:semiHidden/>
    <w:rsid w:val="003E3B35"/>
    <w:pPr>
      <w:tabs>
        <w:tab w:val="left" w:pos="284"/>
      </w:tabs>
      <w:ind w:left="284" w:hanging="284"/>
    </w:pPr>
    <w:rPr>
      <w:sz w:val="20"/>
      <w:szCs w:val="20"/>
      <w:lang w:val="en-US"/>
    </w:rPr>
  </w:style>
  <w:style w:type="character" w:customStyle="1" w:styleId="FootnoteTextChar">
    <w:name w:val="Footnote Text Char"/>
    <w:basedOn w:val="DefaultParagraphFont"/>
    <w:link w:val="FootnoteText"/>
    <w:uiPriority w:val="99"/>
    <w:rsid w:val="003E3B35"/>
    <w:rPr>
      <w:rFonts w:ascii="Arial" w:hAnsi="Arial" w:cs="Arial"/>
      <w:lang w:eastAsia="en-US"/>
    </w:rPr>
  </w:style>
  <w:style w:type="paragraph" w:styleId="Header">
    <w:name w:val="header"/>
    <w:basedOn w:val="Normal"/>
    <w:link w:val="HeaderChar"/>
    <w:uiPriority w:val="99"/>
    <w:rsid w:val="0018656F"/>
    <w:pPr>
      <w:tabs>
        <w:tab w:val="center" w:pos="4678"/>
        <w:tab w:val="right" w:pos="9356"/>
      </w:tabs>
    </w:pPr>
    <w:rPr>
      <w:sz w:val="24"/>
      <w:szCs w:val="24"/>
      <w:lang w:val="en-US"/>
    </w:rPr>
  </w:style>
  <w:style w:type="character" w:customStyle="1" w:styleId="HeaderChar">
    <w:name w:val="Header Char"/>
    <w:basedOn w:val="DefaultParagraphFont"/>
    <w:link w:val="Header"/>
    <w:uiPriority w:val="99"/>
    <w:rsid w:val="0018656F"/>
    <w:rPr>
      <w:rFonts w:ascii="Arial" w:hAnsi="Arial" w:cs="Arial"/>
      <w:sz w:val="24"/>
      <w:szCs w:val="24"/>
      <w:lang w:eastAsia="en-US"/>
    </w:rPr>
  </w:style>
  <w:style w:type="character" w:styleId="Hyperlink">
    <w:name w:val="Hyperlink"/>
    <w:basedOn w:val="DefaultParagraphFont"/>
    <w:uiPriority w:val="99"/>
    <w:rsid w:val="00B534F2"/>
    <w:rPr>
      <w:rFonts w:cs="Times New Roman"/>
      <w:color w:val="0000FF"/>
      <w:u w:val="single"/>
    </w:rPr>
  </w:style>
  <w:style w:type="paragraph" w:styleId="Index1">
    <w:name w:val="index 1"/>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uiPriority w:val="99"/>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uiPriority w:val="99"/>
    <w:rsid w:val="00B534F2"/>
    <w:pPr>
      <w:tabs>
        <w:tab w:val="num" w:pos="567"/>
      </w:tabs>
      <w:spacing w:after="120"/>
      <w:ind w:left="567" w:hanging="567"/>
      <w:jc w:val="both"/>
    </w:pPr>
    <w:rPr>
      <w:lang w:eastAsia="en-GB"/>
    </w:rPr>
  </w:style>
  <w:style w:type="paragraph" w:customStyle="1" w:styleId="List1indent">
    <w:name w:val="List 1 indent"/>
    <w:basedOn w:val="Normal"/>
    <w:uiPriority w:val="99"/>
    <w:rsid w:val="007379A8"/>
    <w:pPr>
      <w:numPr>
        <w:ilvl w:val="1"/>
        <w:numId w:val="6"/>
      </w:numPr>
      <w:tabs>
        <w:tab w:val="num" w:pos="1134"/>
      </w:tabs>
      <w:spacing w:after="120"/>
      <w:ind w:left="1134" w:hanging="567"/>
      <w:jc w:val="both"/>
    </w:pPr>
    <w:rPr>
      <w:lang w:eastAsia="en-GB"/>
    </w:rPr>
  </w:style>
  <w:style w:type="paragraph" w:customStyle="1" w:styleId="List1indent2">
    <w:name w:val="List 1 indent 2"/>
    <w:basedOn w:val="Normal"/>
    <w:uiPriority w:val="99"/>
    <w:rsid w:val="00B534F2"/>
    <w:pPr>
      <w:numPr>
        <w:ilvl w:val="2"/>
        <w:numId w:val="8"/>
      </w:numPr>
      <w:spacing w:after="120"/>
      <w:jc w:val="both"/>
    </w:pPr>
    <w:rPr>
      <w:sz w:val="20"/>
      <w:szCs w:val="20"/>
      <w:lang w:eastAsia="en-GB"/>
    </w:rPr>
  </w:style>
  <w:style w:type="paragraph" w:customStyle="1" w:styleId="List1indent2text">
    <w:name w:val="List 1 indent 2 text"/>
    <w:basedOn w:val="Normal"/>
    <w:uiPriority w:val="99"/>
    <w:rsid w:val="00B534F2"/>
    <w:pPr>
      <w:spacing w:after="120"/>
      <w:ind w:left="1701"/>
      <w:jc w:val="both"/>
    </w:pPr>
    <w:rPr>
      <w:sz w:val="20"/>
      <w:szCs w:val="20"/>
      <w:lang w:eastAsia="en-GB"/>
    </w:rPr>
  </w:style>
  <w:style w:type="paragraph" w:customStyle="1" w:styleId="List1indenttext">
    <w:name w:val="List 1 indent text"/>
    <w:basedOn w:val="Normal"/>
    <w:uiPriority w:val="99"/>
    <w:rsid w:val="00B534F2"/>
    <w:pPr>
      <w:spacing w:after="120"/>
      <w:ind w:left="1134"/>
      <w:jc w:val="both"/>
    </w:pPr>
    <w:rPr>
      <w:lang w:eastAsia="en-GB"/>
    </w:rPr>
  </w:style>
  <w:style w:type="paragraph" w:customStyle="1" w:styleId="List1text">
    <w:name w:val="List 1 text"/>
    <w:basedOn w:val="Normal"/>
    <w:uiPriority w:val="99"/>
    <w:rsid w:val="00B534F2"/>
    <w:pPr>
      <w:spacing w:after="120"/>
      <w:ind w:left="567"/>
      <w:jc w:val="both"/>
    </w:pPr>
    <w:rPr>
      <w:lang w:eastAsia="en-GB"/>
    </w:rPr>
  </w:style>
  <w:style w:type="paragraph" w:styleId="ListBullet">
    <w:name w:val="List Bullet"/>
    <w:basedOn w:val="Normal"/>
    <w:autoRedefine/>
    <w:uiPriority w:val="99"/>
    <w:rsid w:val="00B534F2"/>
    <w:pPr>
      <w:spacing w:before="60" w:after="80"/>
      <w:ind w:left="354"/>
    </w:pPr>
  </w:style>
  <w:style w:type="paragraph" w:styleId="ListNumber">
    <w:name w:val="List Number"/>
    <w:basedOn w:val="Normal"/>
    <w:uiPriority w:val="99"/>
    <w:rsid w:val="00B534F2"/>
    <w:pPr>
      <w:numPr>
        <w:numId w:val="6"/>
      </w:numPr>
      <w:tabs>
        <w:tab w:val="num" w:pos="360"/>
      </w:tabs>
      <w:ind w:left="360"/>
    </w:pPr>
  </w:style>
  <w:style w:type="paragraph" w:styleId="NormalWeb">
    <w:name w:val="Normal (Web)"/>
    <w:basedOn w:val="Normal"/>
    <w:uiPriority w:val="99"/>
    <w:rsid w:val="00B534F2"/>
  </w:style>
  <w:style w:type="character" w:styleId="PageNumber">
    <w:name w:val="page number"/>
    <w:basedOn w:val="DefaultParagraphFont"/>
    <w:uiPriority w:val="99"/>
    <w:rsid w:val="00B534F2"/>
    <w:rPr>
      <w:rFonts w:ascii="Arial" w:hAnsi="Arial" w:cs="Arial"/>
      <w:sz w:val="20"/>
      <w:szCs w:val="20"/>
    </w:rPr>
  </w:style>
  <w:style w:type="paragraph" w:styleId="Quote">
    <w:name w:val="Quote"/>
    <w:basedOn w:val="Normal"/>
    <w:link w:val="QuoteChar"/>
    <w:uiPriority w:val="99"/>
    <w:qFormat/>
    <w:rsid w:val="00B534F2"/>
    <w:pPr>
      <w:spacing w:before="60" w:after="60"/>
      <w:ind w:left="567" w:right="935"/>
      <w:jc w:val="both"/>
    </w:pPr>
    <w:rPr>
      <w:i/>
      <w:iCs/>
      <w:sz w:val="24"/>
      <w:szCs w:val="24"/>
      <w:lang w:val="en-US"/>
    </w:rPr>
  </w:style>
  <w:style w:type="character" w:customStyle="1" w:styleId="QuoteChar">
    <w:name w:val="Quote Char"/>
    <w:basedOn w:val="DefaultParagraphFont"/>
    <w:link w:val="Quote"/>
    <w:uiPriority w:val="99"/>
    <w:rsid w:val="00B534F2"/>
    <w:rPr>
      <w:rFonts w:ascii="Arial" w:hAnsi="Arial" w:cs="Arial"/>
      <w:i/>
      <w:iCs/>
      <w:sz w:val="24"/>
      <w:szCs w:val="24"/>
      <w:lang w:eastAsia="en-US"/>
    </w:rPr>
  </w:style>
  <w:style w:type="paragraph" w:customStyle="1" w:styleId="References">
    <w:name w:val="References"/>
    <w:basedOn w:val="Normal"/>
    <w:uiPriority w:val="99"/>
    <w:rsid w:val="00B534F2"/>
    <w:pPr>
      <w:numPr>
        <w:numId w:val="9"/>
      </w:numPr>
      <w:tabs>
        <w:tab w:val="left" w:pos="567"/>
      </w:tabs>
      <w:spacing w:after="120"/>
    </w:pPr>
  </w:style>
  <w:style w:type="paragraph" w:styleId="Subtitle">
    <w:name w:val="Subtitle"/>
    <w:basedOn w:val="Normal"/>
    <w:link w:val="SubtitleChar"/>
    <w:uiPriority w:val="99"/>
    <w:qFormat/>
    <w:rsid w:val="00B534F2"/>
    <w:pPr>
      <w:spacing w:after="60"/>
      <w:jc w:val="center"/>
      <w:outlineLvl w:val="1"/>
    </w:pPr>
    <w:rPr>
      <w:b/>
      <w:bCs/>
      <w:sz w:val="28"/>
      <w:szCs w:val="28"/>
      <w:lang w:val="en-US"/>
    </w:rPr>
  </w:style>
  <w:style w:type="character" w:customStyle="1" w:styleId="SubtitleChar">
    <w:name w:val="Subtitle Char"/>
    <w:basedOn w:val="DefaultParagraphFont"/>
    <w:link w:val="Subtitle"/>
    <w:uiPriority w:val="99"/>
    <w:rsid w:val="00B534F2"/>
    <w:rPr>
      <w:rFonts w:ascii="Arial" w:hAnsi="Arial" w:cs="Arial"/>
      <w:b/>
      <w:bCs/>
      <w:sz w:val="28"/>
      <w:szCs w:val="28"/>
      <w:lang w:eastAsia="en-US"/>
    </w:rPr>
  </w:style>
  <w:style w:type="paragraph" w:styleId="TableofFigures">
    <w:name w:val="table of figures"/>
    <w:basedOn w:val="Normal"/>
    <w:next w:val="Normal"/>
    <w:uiPriority w:val="99"/>
    <w:semiHidden/>
    <w:rsid w:val="00B534F2"/>
    <w:pPr>
      <w:tabs>
        <w:tab w:val="left" w:pos="1418"/>
        <w:tab w:val="right" w:pos="9639"/>
      </w:tabs>
      <w:spacing w:before="60" w:after="60"/>
      <w:ind w:left="1418" w:hanging="1418"/>
    </w:pPr>
  </w:style>
  <w:style w:type="paragraph" w:customStyle="1" w:styleId="Table">
    <w:name w:val="Table_#"/>
    <w:basedOn w:val="Normal"/>
    <w:next w:val="Normal"/>
    <w:uiPriority w:val="99"/>
    <w:rsid w:val="00B534F2"/>
    <w:pPr>
      <w:numPr>
        <w:numId w:val="10"/>
      </w:numPr>
      <w:spacing w:before="120" w:after="120"/>
      <w:jc w:val="center"/>
    </w:pPr>
    <w:rPr>
      <w:i/>
      <w:iCs/>
      <w:lang w:eastAsia="en-GB"/>
    </w:rPr>
  </w:style>
  <w:style w:type="paragraph" w:customStyle="1" w:styleId="Tabletext">
    <w:name w:val="Table_text"/>
    <w:basedOn w:val="Normal"/>
    <w:uiPriority w:val="99"/>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sz w:val="18"/>
      <w:szCs w:val="18"/>
      <w:lang w:val="en-US"/>
    </w:rPr>
  </w:style>
  <w:style w:type="paragraph" w:styleId="Title">
    <w:name w:val="Title"/>
    <w:basedOn w:val="Normal"/>
    <w:link w:val="TitleChar"/>
    <w:uiPriority w:val="99"/>
    <w:qFormat/>
    <w:rsid w:val="00B534F2"/>
    <w:pPr>
      <w:spacing w:before="180" w:after="60"/>
      <w:jc w:val="center"/>
      <w:outlineLvl w:val="0"/>
    </w:pPr>
    <w:rPr>
      <w:b/>
      <w:bCs/>
      <w:kern w:val="28"/>
      <w:sz w:val="32"/>
      <w:szCs w:val="32"/>
      <w:lang w:val="en-US"/>
    </w:rPr>
  </w:style>
  <w:style w:type="character" w:customStyle="1" w:styleId="TitleChar">
    <w:name w:val="Title Char"/>
    <w:basedOn w:val="DefaultParagraphFont"/>
    <w:link w:val="Title"/>
    <w:uiPriority w:val="99"/>
    <w:rsid w:val="00B534F2"/>
    <w:rPr>
      <w:rFonts w:ascii="Arial" w:hAnsi="Arial" w:cs="Arial"/>
      <w:b/>
      <w:bCs/>
      <w:kern w:val="28"/>
      <w:sz w:val="32"/>
      <w:szCs w:val="32"/>
      <w:lang w:eastAsia="en-US"/>
    </w:rPr>
  </w:style>
  <w:style w:type="paragraph" w:styleId="TOC1">
    <w:name w:val="toc 1"/>
    <w:basedOn w:val="Normal"/>
    <w:next w:val="Normal"/>
    <w:autoRedefine/>
    <w:uiPriority w:val="99"/>
    <w:semiHidden/>
    <w:rsid w:val="00B534F2"/>
    <w:pPr>
      <w:tabs>
        <w:tab w:val="left" w:pos="567"/>
        <w:tab w:val="right" w:pos="9639"/>
      </w:tabs>
      <w:spacing w:before="120"/>
      <w:ind w:left="567" w:right="142" w:hanging="567"/>
      <w:jc w:val="both"/>
    </w:pPr>
    <w:rPr>
      <w:b/>
      <w:bCs/>
      <w:caps/>
    </w:rPr>
  </w:style>
  <w:style w:type="paragraph" w:styleId="TOC2">
    <w:name w:val="toc 2"/>
    <w:basedOn w:val="Normal"/>
    <w:next w:val="Normal"/>
    <w:uiPriority w:val="99"/>
    <w:semiHidden/>
    <w:rsid w:val="00B534F2"/>
    <w:pPr>
      <w:tabs>
        <w:tab w:val="left" w:pos="851"/>
        <w:tab w:val="right" w:pos="9639"/>
      </w:tabs>
      <w:spacing w:before="120" w:after="120"/>
    </w:pPr>
  </w:style>
  <w:style w:type="paragraph" w:styleId="TOC3">
    <w:name w:val="toc 3"/>
    <w:basedOn w:val="Normal"/>
    <w:next w:val="Normal"/>
    <w:uiPriority w:val="99"/>
    <w:semiHidden/>
    <w:rsid w:val="00033357"/>
    <w:pPr>
      <w:tabs>
        <w:tab w:val="left" w:pos="1701"/>
        <w:tab w:val="right" w:pos="9639"/>
      </w:tabs>
      <w:ind w:left="1701" w:hanging="850"/>
    </w:pPr>
    <w:rPr>
      <w:noProof/>
      <w:sz w:val="20"/>
      <w:szCs w:val="20"/>
    </w:rPr>
  </w:style>
  <w:style w:type="paragraph" w:styleId="TOC4">
    <w:name w:val="toc 4"/>
    <w:basedOn w:val="Normal"/>
    <w:next w:val="Normal"/>
    <w:autoRedefine/>
    <w:uiPriority w:val="99"/>
    <w:semiHidden/>
    <w:rsid w:val="008F5390"/>
    <w:pPr>
      <w:tabs>
        <w:tab w:val="left" w:pos="1701"/>
        <w:tab w:val="right" w:pos="9639"/>
      </w:tabs>
      <w:spacing w:before="240" w:after="240"/>
      <w:ind w:left="1701" w:hanging="1701"/>
    </w:pPr>
    <w:rPr>
      <w:rFonts w:ascii="Arial Bold" w:hAnsi="Arial Bold" w:cs="Arial Bold"/>
      <w:b/>
      <w:bCs/>
      <w:caps/>
      <w:noProof/>
      <w:lang w:eastAsia="en-GB"/>
    </w:rPr>
  </w:style>
  <w:style w:type="paragraph" w:styleId="TOC5">
    <w:name w:val="toc 5"/>
    <w:basedOn w:val="Normal"/>
    <w:next w:val="Normal"/>
    <w:autoRedefine/>
    <w:uiPriority w:val="99"/>
    <w:semiHidden/>
    <w:rsid w:val="00986D5A"/>
    <w:pPr>
      <w:tabs>
        <w:tab w:val="left" w:pos="1134"/>
        <w:tab w:val="right" w:pos="9639"/>
      </w:tabs>
      <w:spacing w:before="120" w:after="120"/>
      <w:ind w:left="1134" w:hanging="1134"/>
    </w:pPr>
    <w:rPr>
      <w:b/>
      <w:bCs/>
    </w:rPr>
  </w:style>
  <w:style w:type="paragraph" w:styleId="TOC6">
    <w:name w:val="toc 6"/>
    <w:basedOn w:val="Normal"/>
    <w:next w:val="Normal"/>
    <w:autoRedefine/>
    <w:uiPriority w:val="99"/>
    <w:semiHidden/>
    <w:rsid w:val="00B534F2"/>
    <w:pPr>
      <w:ind w:left="960"/>
    </w:pPr>
    <w:rPr>
      <w:sz w:val="20"/>
      <w:szCs w:val="20"/>
    </w:rPr>
  </w:style>
  <w:style w:type="paragraph" w:styleId="TOC7">
    <w:name w:val="toc 7"/>
    <w:basedOn w:val="Normal"/>
    <w:next w:val="Normal"/>
    <w:autoRedefine/>
    <w:uiPriority w:val="99"/>
    <w:semiHidden/>
    <w:rsid w:val="00B534F2"/>
    <w:pPr>
      <w:ind w:left="1200"/>
    </w:pPr>
    <w:rPr>
      <w:sz w:val="20"/>
      <w:szCs w:val="20"/>
    </w:rPr>
  </w:style>
  <w:style w:type="paragraph" w:styleId="TOC8">
    <w:name w:val="toc 8"/>
    <w:basedOn w:val="Normal"/>
    <w:next w:val="Normal"/>
    <w:autoRedefine/>
    <w:uiPriority w:val="99"/>
    <w:semiHidden/>
    <w:rsid w:val="00B534F2"/>
    <w:pPr>
      <w:ind w:left="1440"/>
    </w:pPr>
    <w:rPr>
      <w:sz w:val="20"/>
      <w:szCs w:val="20"/>
    </w:rPr>
  </w:style>
  <w:style w:type="paragraph" w:styleId="TOC9">
    <w:name w:val="toc 9"/>
    <w:basedOn w:val="Normal"/>
    <w:next w:val="Normal"/>
    <w:autoRedefine/>
    <w:uiPriority w:val="99"/>
    <w:semiHidden/>
    <w:rsid w:val="00B534F2"/>
    <w:pPr>
      <w:ind w:left="1680"/>
    </w:pPr>
    <w:rPr>
      <w:sz w:val="20"/>
      <w:szCs w:val="20"/>
    </w:rPr>
  </w:style>
  <w:style w:type="table" w:styleId="TableGrid">
    <w:name w:val="Table Grid"/>
    <w:basedOn w:val="TableNormal"/>
    <w:uiPriority w:val="99"/>
    <w:rsid w:val="00371BEF"/>
    <w:rPr>
      <w:rFonts w:ascii="Arial" w:hAnsi="Arial"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uiPriority w:val="99"/>
    <w:rsid w:val="00F710A0"/>
    <w:pPr>
      <w:spacing w:before="120" w:after="120"/>
    </w:pPr>
    <w:rPr>
      <w:b/>
      <w:bCs/>
      <w:caps/>
      <w:sz w:val="24"/>
      <w:szCs w:val="24"/>
      <w:lang w:eastAsia="en-GB"/>
    </w:rPr>
  </w:style>
  <w:style w:type="paragraph" w:customStyle="1" w:styleId="AnnexHeading2">
    <w:name w:val="Annex Heading 2"/>
    <w:basedOn w:val="Normal"/>
    <w:next w:val="BodyText"/>
    <w:uiPriority w:val="99"/>
    <w:rsid w:val="00F710A0"/>
    <w:pPr>
      <w:spacing w:before="120" w:after="120"/>
    </w:pPr>
    <w:rPr>
      <w:b/>
      <w:bCs/>
    </w:rPr>
  </w:style>
  <w:style w:type="paragraph" w:customStyle="1" w:styleId="AnnexHeading3">
    <w:name w:val="Annex Heading 3"/>
    <w:basedOn w:val="Normal"/>
    <w:next w:val="Normal"/>
    <w:uiPriority w:val="99"/>
    <w:rsid w:val="00F710A0"/>
    <w:pPr>
      <w:spacing w:before="120" w:after="120"/>
    </w:pPr>
    <w:rPr>
      <w:lang w:eastAsia="en-GB"/>
    </w:rPr>
  </w:style>
  <w:style w:type="paragraph" w:customStyle="1" w:styleId="AnnexHeading4">
    <w:name w:val="Annex Heading 4"/>
    <w:basedOn w:val="Normal"/>
    <w:next w:val="BodyText"/>
    <w:uiPriority w:val="99"/>
    <w:rsid w:val="00F710A0"/>
    <w:pPr>
      <w:spacing w:before="120" w:after="120"/>
    </w:pPr>
    <w:rPr>
      <w:lang w:eastAsia="en-GB"/>
    </w:rPr>
  </w:style>
  <w:style w:type="paragraph" w:styleId="List2">
    <w:name w:val="List 2"/>
    <w:basedOn w:val="Normal"/>
    <w:uiPriority w:val="99"/>
    <w:rsid w:val="007379A8"/>
    <w:pPr>
      <w:ind w:left="566" w:hanging="283"/>
      <w:contextualSpacing/>
    </w:pPr>
  </w:style>
  <w:style w:type="paragraph" w:styleId="BodyTextIndent3">
    <w:name w:val="Body Text Indent 3"/>
    <w:basedOn w:val="Normal"/>
    <w:link w:val="BodyTextIndent3Char"/>
    <w:uiPriority w:val="99"/>
    <w:rsid w:val="00DD6174"/>
    <w:pPr>
      <w:spacing w:after="120"/>
      <w:ind w:left="1134"/>
    </w:pPr>
    <w:rPr>
      <w:lang w:val="en-US"/>
    </w:rPr>
  </w:style>
  <w:style w:type="character" w:customStyle="1" w:styleId="BodyTextIndent3Char">
    <w:name w:val="Body Text Indent 3 Char"/>
    <w:basedOn w:val="DefaultParagraphFont"/>
    <w:link w:val="BodyTextIndent3"/>
    <w:uiPriority w:val="99"/>
    <w:rsid w:val="00DD6174"/>
    <w:rPr>
      <w:rFonts w:ascii="Arial" w:hAnsi="Arial" w:cs="Arial"/>
      <w:sz w:val="22"/>
      <w:szCs w:val="22"/>
      <w:lang w:eastAsia="en-US"/>
    </w:rPr>
  </w:style>
  <w:style w:type="paragraph" w:customStyle="1" w:styleId="AppendixHeading1">
    <w:name w:val="Appendix Heading 1"/>
    <w:basedOn w:val="Normal"/>
    <w:next w:val="BodyText"/>
    <w:uiPriority w:val="99"/>
    <w:rsid w:val="002F7535"/>
    <w:pPr>
      <w:numPr>
        <w:numId w:val="11"/>
      </w:numPr>
      <w:spacing w:before="120" w:after="120"/>
    </w:pPr>
    <w:rPr>
      <w:b/>
      <w:bCs/>
      <w:caps/>
      <w:sz w:val="24"/>
      <w:szCs w:val="24"/>
      <w:lang w:eastAsia="en-GB"/>
    </w:rPr>
  </w:style>
  <w:style w:type="paragraph" w:customStyle="1" w:styleId="AppendixHeading2">
    <w:name w:val="Appendix Heading 2"/>
    <w:basedOn w:val="Normal"/>
    <w:next w:val="BodyText"/>
    <w:uiPriority w:val="99"/>
    <w:rsid w:val="002F7535"/>
    <w:pPr>
      <w:numPr>
        <w:ilvl w:val="1"/>
        <w:numId w:val="11"/>
      </w:numPr>
      <w:spacing w:before="120" w:after="120"/>
    </w:pPr>
    <w:rPr>
      <w:b/>
      <w:bCs/>
      <w:lang w:eastAsia="en-GB"/>
    </w:rPr>
  </w:style>
  <w:style w:type="paragraph" w:styleId="BodyTextFirstIndent">
    <w:name w:val="Body Text First Indent"/>
    <w:basedOn w:val="BodyText"/>
    <w:link w:val="BodyTextFirstIndentChar"/>
    <w:uiPriority w:val="99"/>
    <w:rsid w:val="00DD6174"/>
    <w:pPr>
      <w:ind w:firstLine="210"/>
      <w:jc w:val="left"/>
    </w:pPr>
  </w:style>
  <w:style w:type="character" w:customStyle="1" w:styleId="BodyTextFirstIndentChar">
    <w:name w:val="Body Text First Indent Char"/>
    <w:basedOn w:val="BodyTextChar"/>
    <w:link w:val="BodyTextFirstIndent"/>
    <w:uiPriority w:val="99"/>
    <w:rsid w:val="00DD6174"/>
    <w:rPr>
      <w:rFonts w:ascii="Arial" w:hAnsi="Arial" w:cs="Arial"/>
      <w:sz w:val="24"/>
      <w:szCs w:val="24"/>
      <w:lang w:eastAsia="en-US"/>
    </w:rPr>
  </w:style>
  <w:style w:type="character" w:customStyle="1" w:styleId="BodyText2Char1">
    <w:name w:val="Body Text 2 Char1"/>
    <w:link w:val="BodyText2"/>
    <w:uiPriority w:val="99"/>
    <w:semiHidden/>
    <w:rPr>
      <w:rFonts w:ascii="Arial" w:hAnsi="Arial" w:cs="Arial"/>
      <w:lang w:val="en-GB"/>
    </w:rPr>
  </w:style>
  <w:style w:type="paragraph" w:styleId="BodyTextIndent">
    <w:name w:val="Body Text Indent"/>
    <w:basedOn w:val="Normal"/>
    <w:link w:val="BodyTextIndentChar1"/>
    <w:uiPriority w:val="99"/>
    <w:semiHidden/>
    <w:unhideWhenUsed/>
    <w:rsid w:val="004F7C24"/>
    <w:pPr>
      <w:spacing w:after="120"/>
      <w:ind w:left="283"/>
    </w:pPr>
  </w:style>
  <w:style w:type="character" w:customStyle="1" w:styleId="BodyTextIndentChar1">
    <w:name w:val="Body Text Indent Char1"/>
    <w:basedOn w:val="DefaultParagraphFont"/>
    <w:link w:val="BodyTextIndent"/>
    <w:uiPriority w:val="99"/>
    <w:semiHidden/>
    <w:rsid w:val="004F7C24"/>
    <w:rPr>
      <w:rFonts w:ascii="Arial" w:hAnsi="Arial" w:cs="Arial"/>
      <w:lang w:val="en-GB"/>
    </w:rPr>
  </w:style>
  <w:style w:type="paragraph" w:styleId="BodyTextFirstIndent2">
    <w:name w:val="Body Text First Indent 2"/>
    <w:basedOn w:val="BodyText2"/>
    <w:link w:val="BodyTextFirstIndent2Char"/>
    <w:uiPriority w:val="99"/>
    <w:rsid w:val="00DD6174"/>
    <w:pPr>
      <w:ind w:firstLine="210"/>
    </w:pPr>
    <w:rPr>
      <w:sz w:val="24"/>
      <w:szCs w:val="24"/>
    </w:rPr>
  </w:style>
  <w:style w:type="character" w:customStyle="1" w:styleId="BodyTextFirstIndent2Char">
    <w:name w:val="Body Text First Indent 2 Char"/>
    <w:basedOn w:val="BodyTextIndentChar1"/>
    <w:link w:val="BodyTextFirstIndent2"/>
    <w:uiPriority w:val="99"/>
    <w:rsid w:val="00DD6174"/>
    <w:rPr>
      <w:rFonts w:ascii="Arial" w:hAnsi="Arial" w:cs="Arial"/>
      <w:sz w:val="24"/>
      <w:szCs w:val="24"/>
      <w:lang w:val="en-GB" w:eastAsia="en-US"/>
    </w:rPr>
  </w:style>
  <w:style w:type="paragraph" w:customStyle="1" w:styleId="AppendixHeading3">
    <w:name w:val="Appendix Heading 3"/>
    <w:basedOn w:val="Normal"/>
    <w:next w:val="Normal"/>
    <w:uiPriority w:val="99"/>
    <w:rsid w:val="002F7535"/>
    <w:pPr>
      <w:numPr>
        <w:ilvl w:val="2"/>
        <w:numId w:val="11"/>
      </w:numPr>
      <w:spacing w:before="120" w:after="120"/>
    </w:pPr>
    <w:rPr>
      <w:lang w:eastAsia="en-GB"/>
    </w:rPr>
  </w:style>
  <w:style w:type="paragraph" w:customStyle="1" w:styleId="TableTitle">
    <w:name w:val="Table Title"/>
    <w:basedOn w:val="Normal"/>
    <w:uiPriority w:val="99"/>
    <w:rsid w:val="003E3B35"/>
    <w:pPr>
      <w:spacing w:before="60" w:after="60"/>
      <w:jc w:val="center"/>
    </w:pPr>
    <w:rPr>
      <w:b/>
      <w:bCs/>
      <w:sz w:val="24"/>
      <w:szCs w:val="24"/>
      <w:lang w:val="fr-CA"/>
    </w:rPr>
  </w:style>
  <w:style w:type="paragraph" w:styleId="Caption">
    <w:name w:val="caption"/>
    <w:basedOn w:val="Normal"/>
    <w:next w:val="Normal"/>
    <w:uiPriority w:val="99"/>
    <w:qFormat/>
    <w:rsid w:val="000C272E"/>
    <w:rPr>
      <w:b/>
      <w:bCs/>
      <w:sz w:val="20"/>
      <w:szCs w:val="20"/>
    </w:rPr>
  </w:style>
  <w:style w:type="paragraph" w:customStyle="1" w:styleId="p4">
    <w:name w:val="p4"/>
    <w:basedOn w:val="Normal"/>
    <w:uiPriority w:val="99"/>
    <w:rsid w:val="000C272E"/>
    <w:pPr>
      <w:widowControl w:val="0"/>
      <w:tabs>
        <w:tab w:val="left" w:pos="780"/>
      </w:tabs>
      <w:spacing w:line="280" w:lineRule="auto"/>
    </w:pPr>
    <w:rPr>
      <w:rFonts w:ascii="Univers" w:hAnsi="Univers" w:cs="Univers"/>
      <w:sz w:val="24"/>
      <w:szCs w:val="24"/>
      <w:lang w:eastAsia="de-DE"/>
    </w:rPr>
  </w:style>
  <w:style w:type="paragraph" w:customStyle="1" w:styleId="MajorHeading">
    <w:name w:val="MajorHeading"/>
    <w:basedOn w:val="Normal"/>
    <w:uiPriority w:val="99"/>
    <w:rsid w:val="000C272E"/>
    <w:pPr>
      <w:spacing w:before="360"/>
    </w:pPr>
    <w:rPr>
      <w:rFonts w:ascii="Univers (WN)" w:hAnsi="Univers (WN)" w:cs="Univers (WN)"/>
      <w:b/>
      <w:bCs/>
      <w:caps/>
      <w:sz w:val="24"/>
      <w:szCs w:val="24"/>
      <w:lang w:val="en-AU" w:eastAsia="de-DE"/>
    </w:rPr>
  </w:style>
  <w:style w:type="paragraph" w:customStyle="1" w:styleId="AISNormal">
    <w:name w:val="AIS Normal"/>
    <w:basedOn w:val="Normal"/>
    <w:uiPriority w:val="99"/>
    <w:rsid w:val="000C272E"/>
    <w:rPr>
      <w:sz w:val="24"/>
      <w:szCs w:val="24"/>
      <w:lang w:eastAsia="de-DE"/>
    </w:rPr>
  </w:style>
  <w:style w:type="paragraph" w:customStyle="1" w:styleId="Artheading">
    <w:name w:val="Art_heading"/>
    <w:basedOn w:val="Normal"/>
    <w:next w:val="Normal"/>
    <w:uiPriority w:val="99"/>
    <w:rsid w:val="000C272E"/>
    <w:pPr>
      <w:tabs>
        <w:tab w:val="left" w:pos="794"/>
        <w:tab w:val="left" w:pos="1191"/>
        <w:tab w:val="left" w:pos="1588"/>
        <w:tab w:val="left" w:pos="1985"/>
      </w:tabs>
      <w:overflowPunct w:val="0"/>
      <w:autoSpaceDE w:val="0"/>
      <w:autoSpaceDN w:val="0"/>
      <w:adjustRightInd w:val="0"/>
      <w:spacing w:before="480"/>
      <w:jc w:val="center"/>
      <w:textAlignment w:val="baseline"/>
    </w:pPr>
    <w:rPr>
      <w:b/>
      <w:bCs/>
      <w:sz w:val="28"/>
      <w:szCs w:val="28"/>
    </w:rPr>
  </w:style>
  <w:style w:type="paragraph" w:customStyle="1" w:styleId="TableText0">
    <w:name w:val="Table_Text"/>
    <w:basedOn w:val="Normal"/>
    <w:uiPriority w:val="99"/>
    <w:rsid w:val="000C272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pPr>
    <w:rPr>
      <w:lang w:eastAsia="de-DE"/>
    </w:rPr>
  </w:style>
  <w:style w:type="paragraph" w:customStyle="1" w:styleId="Formatvorlageberschrift3BlockLinks0cmHngend127cm">
    <w:name w:val="Formatvorlage Überschrift 3 + Block Links:  0 cm Hängend:  127 cm"/>
    <w:basedOn w:val="Heading3"/>
    <w:uiPriority w:val="99"/>
    <w:rsid w:val="000C272E"/>
    <w:pPr>
      <w:numPr>
        <w:numId w:val="14"/>
      </w:numPr>
      <w:tabs>
        <w:tab w:val="num" w:pos="992"/>
      </w:tabs>
      <w:spacing w:after="60"/>
      <w:jc w:val="both"/>
    </w:pPr>
    <w:rPr>
      <w:sz w:val="24"/>
      <w:szCs w:val="24"/>
      <w:lang w:val="en-US" w:eastAsia="en-US"/>
    </w:rPr>
  </w:style>
  <w:style w:type="paragraph" w:customStyle="1" w:styleId="Formatvorlageberschrift3BlockLinks0cmHngend127cm1">
    <w:name w:val="Formatvorlage Überschrift 3 + Block Links:  0 cm Hängend:  127 cm1"/>
    <w:basedOn w:val="Heading3"/>
    <w:autoRedefine/>
    <w:uiPriority w:val="99"/>
    <w:rsid w:val="000C272E"/>
    <w:pPr>
      <w:numPr>
        <w:ilvl w:val="0"/>
        <w:numId w:val="0"/>
      </w:numPr>
      <w:tabs>
        <w:tab w:val="num" w:pos="2160"/>
      </w:tabs>
      <w:spacing w:after="60"/>
      <w:ind w:left="2160" w:hanging="360"/>
    </w:pPr>
    <w:rPr>
      <w:sz w:val="24"/>
      <w:szCs w:val="24"/>
      <w:lang w:val="en-US" w:eastAsia="en-US"/>
    </w:rPr>
  </w:style>
  <w:style w:type="paragraph" w:customStyle="1" w:styleId="Note">
    <w:name w:val="Note"/>
    <w:basedOn w:val="Normal"/>
    <w:uiPriority w:val="99"/>
    <w:rsid w:val="000C272E"/>
    <w:pPr>
      <w:tabs>
        <w:tab w:val="left" w:pos="794"/>
        <w:tab w:val="left" w:pos="1191"/>
        <w:tab w:val="left" w:pos="1588"/>
        <w:tab w:val="left" w:pos="1985"/>
      </w:tabs>
      <w:spacing w:before="80"/>
    </w:pPr>
    <w:rPr>
      <w:lang w:eastAsia="de-DE"/>
    </w:rPr>
  </w:style>
  <w:style w:type="paragraph" w:customStyle="1" w:styleId="berschrift4">
    <w:name w:val="überschrift4"/>
    <w:basedOn w:val="Normal"/>
    <w:uiPriority w:val="99"/>
    <w:rsid w:val="000C272E"/>
    <w:rPr>
      <w:sz w:val="20"/>
      <w:szCs w:val="20"/>
      <w:lang w:eastAsia="ja-JP"/>
    </w:rPr>
  </w:style>
  <w:style w:type="paragraph" w:customStyle="1" w:styleId="Tabletitle0">
    <w:name w:val="Table_title"/>
    <w:basedOn w:val="Normal"/>
    <w:next w:val="Normal"/>
    <w:uiPriority w:val="99"/>
    <w:rsid w:val="000C272E"/>
    <w:pPr>
      <w:keepNext/>
      <w:keepLines/>
      <w:spacing w:after="120"/>
      <w:jc w:val="center"/>
    </w:pPr>
    <w:rPr>
      <w:b/>
      <w:bCs/>
      <w:sz w:val="24"/>
      <w:szCs w:val="24"/>
      <w:lang w:eastAsia="de-DE"/>
    </w:rPr>
  </w:style>
  <w:style w:type="paragraph" w:customStyle="1" w:styleId="Tablehead">
    <w:name w:val="Table_head"/>
    <w:basedOn w:val="Normal"/>
    <w:next w:val="Normal"/>
    <w:uiPriority w:val="99"/>
    <w:rsid w:val="000C272E"/>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bCs/>
      <w:lang w:eastAsia="de-DE"/>
    </w:rPr>
  </w:style>
  <w:style w:type="paragraph" w:styleId="BodyText3">
    <w:name w:val="Body Text 3"/>
    <w:basedOn w:val="Normal"/>
    <w:link w:val="BodyText3Char"/>
    <w:uiPriority w:val="99"/>
    <w:rsid w:val="000C272E"/>
    <w:pPr>
      <w:spacing w:after="120"/>
    </w:pPr>
    <w:rPr>
      <w:rFonts w:cs="Times New Roman"/>
      <w:sz w:val="16"/>
      <w:szCs w:val="16"/>
      <w:lang w:val="en-US"/>
    </w:rPr>
  </w:style>
  <w:style w:type="character" w:customStyle="1" w:styleId="BodyText3Char">
    <w:name w:val="Body Text 3 Char"/>
    <w:basedOn w:val="DefaultParagraphFont"/>
    <w:link w:val="BodyText3"/>
    <w:uiPriority w:val="99"/>
    <w:rsid w:val="000C272E"/>
    <w:rPr>
      <w:rFonts w:cs="Times New Roman"/>
      <w:sz w:val="16"/>
      <w:szCs w:val="16"/>
      <w:lang w:eastAsia="en-US"/>
    </w:rPr>
  </w:style>
  <w:style w:type="character" w:customStyle="1" w:styleId="FigureZchn">
    <w:name w:val="Figure_# Zchn"/>
    <w:link w:val="Figure"/>
    <w:uiPriority w:val="99"/>
    <w:rsid w:val="000C272E"/>
    <w:rPr>
      <w:rFonts w:ascii="Arial" w:hAnsi="Arial" w:cs="Arial"/>
      <w:i/>
      <w:iCs/>
      <w:lang w:val="en-GB" w:eastAsia="en-GB"/>
    </w:rPr>
  </w:style>
  <w:style w:type="paragraph" w:styleId="TOCHeading">
    <w:name w:val="TOC Heading"/>
    <w:basedOn w:val="Heading1"/>
    <w:next w:val="Normal"/>
    <w:uiPriority w:val="99"/>
    <w:qFormat/>
    <w:rsid w:val="000C272E"/>
    <w:pPr>
      <w:keepLines/>
      <w:numPr>
        <w:numId w:val="0"/>
      </w:numPr>
      <w:spacing w:before="480" w:after="0" w:line="276" w:lineRule="auto"/>
      <w:outlineLvl w:val="9"/>
    </w:pPr>
    <w:rPr>
      <w:rFonts w:ascii="Cambria" w:hAnsi="Cambria" w:cs="Cambria"/>
      <w:caps w:val="0"/>
      <w:color w:val="365F91"/>
      <w:kern w:val="0"/>
      <w:sz w:val="28"/>
      <w:szCs w:val="28"/>
      <w:lang w:eastAsia="ja-JP"/>
    </w:rPr>
  </w:style>
  <w:style w:type="paragraph" w:styleId="Revision">
    <w:name w:val="Revision"/>
    <w:hidden/>
    <w:uiPriority w:val="99"/>
    <w:semiHidden/>
    <w:rsid w:val="000C43EA"/>
    <w:rPr>
      <w:rFonts w:ascii="Arial" w:hAnsi="Arial" w:cs="Arial"/>
      <w:lang w:val="en-GB"/>
    </w:rPr>
  </w:style>
  <w:style w:type="numbering" w:styleId="ArticleSection">
    <w:name w:val="Outline List 3"/>
    <w:basedOn w:val="NoList"/>
    <w:uiPriority w:val="99"/>
    <w:semiHidden/>
    <w:unhideWhenUsed/>
    <w:rsid w:val="004F7C24"/>
    <w:pPr>
      <w:numPr>
        <w:numId w:val="2"/>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7464028">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iala-aism.org" TargetMode="External"/><Relationship Id="rId20" Type="http://schemas.openxmlformats.org/officeDocument/2006/relationships/oleObject" Target="embeddings/oleObject2.bin"/><Relationship Id="rId21" Type="http://schemas.openxmlformats.org/officeDocument/2006/relationships/image" Target="media/image4.emf"/><Relationship Id="rId22" Type="http://schemas.openxmlformats.org/officeDocument/2006/relationships/oleObject" Target="embeddings/oleObject3.bin"/><Relationship Id="rId23" Type="http://schemas.openxmlformats.org/officeDocument/2006/relationships/image" Target="media/image5.emf"/><Relationship Id="rId24" Type="http://schemas.openxmlformats.org/officeDocument/2006/relationships/oleObject" Target="embeddings/oleObject4.bin"/><Relationship Id="rId25" Type="http://schemas.openxmlformats.org/officeDocument/2006/relationships/image" Target="media/image6.emf"/><Relationship Id="rId26" Type="http://schemas.openxmlformats.org/officeDocument/2006/relationships/oleObject" Target="embeddings/oleObject5.bin"/><Relationship Id="rId27" Type="http://schemas.openxmlformats.org/officeDocument/2006/relationships/header" Target="header3.xml"/><Relationship Id="rId28" Type="http://schemas.openxmlformats.org/officeDocument/2006/relationships/footer" Target="footer5.xml"/><Relationship Id="rId29" Type="http://schemas.openxmlformats.org/officeDocument/2006/relationships/fontTable" Target="fontTable.xml"/><Relationship Id="rId30" Type="http://schemas.openxmlformats.org/officeDocument/2006/relationships/theme" Target="theme/theme1.xml"/><Relationship Id="rId10" Type="http://schemas.openxmlformats.org/officeDocument/2006/relationships/image" Target="media/image1.png"/><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2.xml"/><Relationship Id="rId15" Type="http://schemas.openxmlformats.org/officeDocument/2006/relationships/footer" Target="footer3.xml"/><Relationship Id="rId16" Type="http://schemas.openxmlformats.org/officeDocument/2006/relationships/footer" Target="footer4.xml"/><Relationship Id="rId17" Type="http://schemas.openxmlformats.org/officeDocument/2006/relationships/image" Target="media/image2.emf"/><Relationship Id="rId18" Type="http://schemas.openxmlformats.org/officeDocument/2006/relationships/oleObject" Target="embeddings/oleObject1.bin"/><Relationship Id="rId19" Type="http://schemas.openxmlformats.org/officeDocument/2006/relationships/image" Target="media/image3.emf"/><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contact@iala-aism.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adley\Documents\A_Work\IALA\Committees\Administration%20-%20Committee%20File\Templates\Guidelline%20Template_Jun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\Users\mhadley\Documents\A_Work\IALA\Committees\Administration - Committee File\Templates\Guidelline Template_Jun11.dotx</Template>
  <TotalTime>69</TotalTime>
  <Pages>24</Pages>
  <Words>6261</Words>
  <Characters>35694</Characters>
  <Application>Microsoft Macintosh Word</Application>
  <DocSecurity>0</DocSecurity>
  <Lines>297</Lines>
  <Paragraphs>83</Paragraphs>
  <ScaleCrop>false</ScaleCrop>
  <Company>exactEarth</Company>
  <LinksUpToDate>false</LinksUpToDate>
  <CharactersWithSpaces>41872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subject/>
  <dc:creator>Mike Hadley</dc:creator>
  <cp:keywords/>
  <dc:description/>
  <cp:lastModifiedBy>Michael Hadley</cp:lastModifiedBy>
  <cp:revision>5</cp:revision>
  <cp:lastPrinted>2011-10-08T12:34:00Z</cp:lastPrinted>
  <dcterms:created xsi:type="dcterms:W3CDTF">2012-09-26T13:28:00Z</dcterms:created>
  <dcterms:modified xsi:type="dcterms:W3CDTF">2012-09-27T15:28:00Z</dcterms:modified>
</cp:coreProperties>
</file>